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0B" w:rsidRPr="00AE04DD" w:rsidRDefault="00B73B0B" w:rsidP="00B73B0B">
      <w:pPr>
        <w:pStyle w:val="NoSpacing"/>
        <w:rPr>
          <w:rFonts w:ascii="Times New Roman" w:hAnsi="Times New Roman" w:cs="Times New Roman"/>
          <w:b/>
          <w:sz w:val="24"/>
          <w:szCs w:val="24"/>
        </w:rPr>
      </w:pPr>
      <w:r w:rsidRPr="00AE04DD">
        <w:rPr>
          <w:rFonts w:ascii="Times New Roman" w:hAnsi="Times New Roman" w:cs="Times New Roman"/>
          <w:b/>
          <w:sz w:val="24"/>
          <w:szCs w:val="24"/>
        </w:rPr>
        <w:t>QUESTIONS</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 xml:space="preserve">Temple </w:t>
      </w:r>
      <w:proofErr w:type="spellStart"/>
      <w:r w:rsidRPr="00AE04DD">
        <w:rPr>
          <w:rFonts w:ascii="Times New Roman" w:hAnsi="Times New Roman" w:cs="Times New Roman"/>
          <w:b/>
          <w:sz w:val="24"/>
          <w:szCs w:val="24"/>
        </w:rPr>
        <w:t>Shaaray</w:t>
      </w:r>
      <w:proofErr w:type="spellEnd"/>
      <w:r w:rsidRPr="00AE04DD">
        <w:rPr>
          <w:rFonts w:ascii="Times New Roman" w:hAnsi="Times New Roman" w:cs="Times New Roman"/>
          <w:b/>
          <w:sz w:val="24"/>
          <w:szCs w:val="24"/>
        </w:rPr>
        <w:t xml:space="preserve"> </w:t>
      </w:r>
      <w:proofErr w:type="spellStart"/>
      <w:r w:rsidRPr="00AE04DD">
        <w:rPr>
          <w:rFonts w:ascii="Times New Roman" w:hAnsi="Times New Roman" w:cs="Times New Roman"/>
          <w:b/>
          <w:sz w:val="24"/>
          <w:szCs w:val="24"/>
        </w:rPr>
        <w:t>Tefila</w:t>
      </w:r>
      <w:proofErr w:type="spellEnd"/>
    </w:p>
    <w:p w:rsidR="00B9306A" w:rsidRPr="00AE04DD" w:rsidRDefault="00B9306A" w:rsidP="00B9306A">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Garden House School of New York</w:t>
      </w:r>
    </w:p>
    <w:p w:rsidR="00B9306A" w:rsidRPr="00B9306A" w:rsidRDefault="00B9306A" w:rsidP="00B9306A">
      <w:pPr>
        <w:pStyle w:val="NoSpacing"/>
        <w:numPr>
          <w:ilvl w:val="1"/>
          <w:numId w:val="1"/>
        </w:numPr>
        <w:rPr>
          <w:rFonts w:ascii="Times New Roman" w:hAnsi="Times New Roman" w:cs="Times New Roman"/>
          <w:b/>
          <w:sz w:val="24"/>
          <w:szCs w:val="24"/>
        </w:rPr>
      </w:pPr>
      <w:r>
        <w:rPr>
          <w:rFonts w:ascii="Times New Roman" w:hAnsi="Times New Roman" w:cs="Times New Roman"/>
          <w:i/>
          <w:sz w:val="24"/>
          <w:szCs w:val="24"/>
        </w:rPr>
        <w:t>Describe some typical family activities</w:t>
      </w:r>
    </w:p>
    <w:p w:rsidR="00B9306A" w:rsidRPr="00B9306A" w:rsidRDefault="00B9306A" w:rsidP="00B9306A">
      <w:pPr>
        <w:pStyle w:val="NoSpacing"/>
        <w:numPr>
          <w:ilvl w:val="1"/>
          <w:numId w:val="1"/>
        </w:numPr>
        <w:rPr>
          <w:rFonts w:ascii="Times New Roman" w:hAnsi="Times New Roman" w:cs="Times New Roman"/>
          <w:i/>
          <w:sz w:val="24"/>
          <w:szCs w:val="24"/>
        </w:rPr>
      </w:pPr>
      <w:r w:rsidRPr="00B9306A">
        <w:rPr>
          <w:rFonts w:ascii="Times New Roman" w:hAnsi="Times New Roman" w:cs="Times New Roman"/>
          <w:i/>
          <w:sz w:val="24"/>
          <w:szCs w:val="24"/>
        </w:rPr>
        <w:t>Describe your child’s bedtime routine</w:t>
      </w:r>
    </w:p>
    <w:p w:rsidR="00B9306A" w:rsidRPr="00B9306A" w:rsidRDefault="00B9306A" w:rsidP="00B9306A">
      <w:pPr>
        <w:pStyle w:val="NoSpacing"/>
        <w:numPr>
          <w:ilvl w:val="1"/>
          <w:numId w:val="1"/>
        </w:numPr>
        <w:rPr>
          <w:rFonts w:ascii="Times New Roman" w:hAnsi="Times New Roman" w:cs="Times New Roman"/>
          <w:i/>
          <w:sz w:val="24"/>
          <w:szCs w:val="24"/>
        </w:rPr>
      </w:pPr>
      <w:r w:rsidRPr="00B9306A">
        <w:rPr>
          <w:rFonts w:ascii="Times New Roman" w:hAnsi="Times New Roman" w:cs="Times New Roman"/>
          <w:i/>
          <w:sz w:val="24"/>
          <w:szCs w:val="24"/>
        </w:rPr>
        <w:t>Tell us what you think the ideal preschool environment is for your child</w:t>
      </w:r>
    </w:p>
    <w:p w:rsidR="00215085" w:rsidRPr="00AE04DD" w:rsidRDefault="00215085"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 xml:space="preserve">Temple </w:t>
      </w:r>
      <w:proofErr w:type="spellStart"/>
      <w:r w:rsidRPr="00AE04DD">
        <w:rPr>
          <w:rFonts w:ascii="Times New Roman" w:hAnsi="Times New Roman" w:cs="Times New Roman"/>
          <w:b/>
          <w:sz w:val="24"/>
          <w:szCs w:val="24"/>
        </w:rPr>
        <w:t>Emanu</w:t>
      </w:r>
      <w:proofErr w:type="spellEnd"/>
      <w:r w:rsidRPr="00AE04DD">
        <w:rPr>
          <w:rFonts w:ascii="Times New Roman" w:hAnsi="Times New Roman" w:cs="Times New Roman"/>
          <w:b/>
          <w:sz w:val="24"/>
          <w:szCs w:val="24"/>
        </w:rPr>
        <w:t>-el</w:t>
      </w:r>
    </w:p>
    <w:p w:rsidR="00215085"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How or from whom did you learn about the school?</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words would best describe your child?</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is your favorite time of day to spend with your child and why?</w:t>
      </w:r>
    </w:p>
    <w:p w:rsidR="00810F0D" w:rsidRPr="00AE04DD" w:rsidRDefault="00810F0D"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 xml:space="preserve">What do you </w:t>
      </w:r>
      <w:r w:rsidR="00B73B0B" w:rsidRPr="00AE04DD">
        <w:rPr>
          <w:rFonts w:ascii="Times New Roman" w:hAnsi="Times New Roman" w:cs="Times New Roman"/>
          <w:i/>
          <w:sz w:val="24"/>
          <w:szCs w:val="24"/>
        </w:rPr>
        <w:t>find to be the most enjoyable areas of parenting? Most stressful?</w:t>
      </w:r>
    </w:p>
    <w:p w:rsidR="00B73B0B" w:rsidRPr="00DC45E4" w:rsidRDefault="00B73B0B" w:rsidP="00215085">
      <w:pPr>
        <w:pStyle w:val="NoSpacing"/>
        <w:numPr>
          <w:ilvl w:val="1"/>
          <w:numId w:val="1"/>
        </w:numPr>
        <w:rPr>
          <w:rFonts w:ascii="Times New Roman" w:hAnsi="Times New Roman" w:cs="Times New Roman"/>
          <w:sz w:val="24"/>
          <w:szCs w:val="24"/>
          <w:highlight w:val="yellow"/>
        </w:rPr>
      </w:pPr>
      <w:r w:rsidRPr="00DC45E4">
        <w:rPr>
          <w:rFonts w:ascii="Times New Roman" w:hAnsi="Times New Roman" w:cs="Times New Roman"/>
          <w:i/>
          <w:sz w:val="24"/>
          <w:szCs w:val="24"/>
          <w:highlight w:val="yellow"/>
        </w:rPr>
        <w:t>Please share a brief anecdote that tells us something about your family.</w:t>
      </w:r>
    </w:p>
    <w:p w:rsidR="00B73B0B" w:rsidRPr="00DC45E4" w:rsidRDefault="00B73B0B" w:rsidP="00215085">
      <w:pPr>
        <w:pStyle w:val="NoSpacing"/>
        <w:numPr>
          <w:ilvl w:val="1"/>
          <w:numId w:val="1"/>
        </w:numPr>
        <w:rPr>
          <w:rFonts w:ascii="Times New Roman" w:hAnsi="Times New Roman" w:cs="Times New Roman"/>
          <w:sz w:val="24"/>
          <w:szCs w:val="24"/>
          <w:highlight w:val="yellow"/>
        </w:rPr>
      </w:pPr>
      <w:r w:rsidRPr="00DC45E4">
        <w:rPr>
          <w:rFonts w:ascii="Times New Roman" w:hAnsi="Times New Roman" w:cs="Times New Roman"/>
          <w:i/>
          <w:sz w:val="24"/>
          <w:szCs w:val="24"/>
          <w:highlight w:val="yellow"/>
        </w:rPr>
        <w:t>Is there something that you would like to share that would help us better understand your child/family?</w:t>
      </w:r>
    </w:p>
    <w:p w:rsidR="00B73B0B" w:rsidRPr="00AE04DD" w:rsidRDefault="00B73B0B" w:rsidP="00215085">
      <w:pPr>
        <w:pStyle w:val="NoSpacing"/>
        <w:numPr>
          <w:ilvl w:val="1"/>
          <w:numId w:val="1"/>
        </w:numPr>
        <w:rPr>
          <w:rFonts w:ascii="Times New Roman" w:hAnsi="Times New Roman" w:cs="Times New Roman"/>
          <w:sz w:val="24"/>
          <w:szCs w:val="24"/>
        </w:rPr>
      </w:pPr>
      <w:r w:rsidRPr="00AE04DD">
        <w:rPr>
          <w:rFonts w:ascii="Times New Roman" w:hAnsi="Times New Roman" w:cs="Times New Roman"/>
          <w:i/>
          <w:sz w:val="24"/>
          <w:szCs w:val="24"/>
        </w:rPr>
        <w:t>What language other than English is regularly spoken at home?</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York Avenue Pre-School</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Short note about your child</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92</w:t>
      </w:r>
      <w:r w:rsidRPr="00AE04DD">
        <w:rPr>
          <w:rFonts w:ascii="Times New Roman" w:hAnsi="Times New Roman" w:cs="Times New Roman"/>
          <w:b/>
          <w:sz w:val="24"/>
          <w:szCs w:val="24"/>
          <w:vertAlign w:val="superscript"/>
        </w:rPr>
        <w:t>nd</w:t>
      </w:r>
      <w:r w:rsidRPr="00AE04DD">
        <w:rPr>
          <w:rFonts w:ascii="Times New Roman" w:hAnsi="Times New Roman" w:cs="Times New Roman"/>
          <w:b/>
          <w:sz w:val="24"/>
          <w:szCs w:val="24"/>
        </w:rPr>
        <w:t xml:space="preserve"> Street Y</w:t>
      </w:r>
    </w:p>
    <w:p w:rsidR="00215085" w:rsidRPr="00AE04DD" w:rsidRDefault="00215085"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Temple Israel</w:t>
      </w:r>
    </w:p>
    <w:p w:rsidR="00B04DCD"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What words would you use to describe your child and why?</w:t>
      </w:r>
    </w:p>
    <w:p w:rsidR="00772C2A"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 xml:space="preserve">What do you hope your child gains from his/her preschool experience? </w:t>
      </w:r>
    </w:p>
    <w:p w:rsidR="00772C2A" w:rsidRPr="00AE04DD" w:rsidRDefault="00772C2A"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 xml:space="preserve">Does your child have any particular strengths or areas of concern that you would like to bring to our attention?  </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Park East Day School</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Park Avenue Synagogue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Please share important information about your child not captured in these questions</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All Souls School</w:t>
      </w:r>
    </w:p>
    <w:p w:rsidR="00810F0D" w:rsidRPr="00AE04DD" w:rsidRDefault="00810F0D" w:rsidP="00215085">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Christ Church</w:t>
      </w:r>
    </w:p>
    <w:p w:rsidR="00BC79BB" w:rsidRDefault="00BC79BB" w:rsidP="00BC79BB">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The Caedmon School</w:t>
      </w:r>
    </w:p>
    <w:p w:rsidR="00BC79BB" w:rsidRP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What would you like us to know about your child?</w:t>
      </w:r>
    </w:p>
    <w:p w:rsid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Describe the kind of school environment in which you see your child being the most successful.</w:t>
      </w:r>
    </w:p>
    <w:p w:rsidR="00EC1804" w:rsidRPr="00BC79BB" w:rsidRDefault="00BC79BB" w:rsidP="00BC79BB">
      <w:pPr>
        <w:pStyle w:val="NoSpacing"/>
        <w:numPr>
          <w:ilvl w:val="1"/>
          <w:numId w:val="1"/>
        </w:numPr>
        <w:rPr>
          <w:rFonts w:ascii="Times New Roman" w:hAnsi="Times New Roman" w:cs="Times New Roman"/>
          <w:i/>
          <w:sz w:val="24"/>
          <w:szCs w:val="24"/>
        </w:rPr>
      </w:pPr>
      <w:r w:rsidRPr="00BC79BB">
        <w:rPr>
          <w:rFonts w:ascii="Times New Roman" w:hAnsi="Times New Roman" w:cs="Times New Roman"/>
          <w:i/>
          <w:sz w:val="24"/>
          <w:szCs w:val="24"/>
        </w:rPr>
        <w:t>How did you learn of The Caedmon School? Please indicate</w:t>
      </w:r>
    </w:p>
    <w:p w:rsidR="00BC79BB" w:rsidRPr="00BC79BB" w:rsidRDefault="00810F0D" w:rsidP="00BC79BB">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The Episcopal School</w:t>
      </w:r>
    </w:p>
    <w:p w:rsidR="00810F0D" w:rsidRPr="00AE04DD" w:rsidRDefault="00810F0D" w:rsidP="00810F0D">
      <w:pPr>
        <w:pStyle w:val="NoSpacing"/>
        <w:numPr>
          <w:ilvl w:val="0"/>
          <w:numId w:val="1"/>
        </w:numPr>
        <w:rPr>
          <w:rFonts w:ascii="Times New Roman" w:hAnsi="Times New Roman" w:cs="Times New Roman"/>
          <w:b/>
          <w:sz w:val="24"/>
          <w:szCs w:val="24"/>
        </w:rPr>
      </w:pPr>
      <w:r w:rsidRPr="00AE04DD">
        <w:rPr>
          <w:rFonts w:ascii="Times New Roman" w:hAnsi="Times New Roman" w:cs="Times New Roman"/>
          <w:b/>
          <w:sz w:val="24"/>
          <w:szCs w:val="24"/>
        </w:rPr>
        <w:t>Central Synagogue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Why are you interested in our school?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Briefly describe your child’s personality: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Any languages other than English spoken at home?</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What are your child’s favorite activities? </w:t>
      </w:r>
    </w:p>
    <w:p w:rsidR="00810F0D" w:rsidRPr="00AE04DD" w:rsidRDefault="00810F0D" w:rsidP="00810F0D">
      <w:pPr>
        <w:pStyle w:val="NoSpacing"/>
        <w:numPr>
          <w:ilvl w:val="1"/>
          <w:numId w:val="1"/>
        </w:numPr>
        <w:rPr>
          <w:rFonts w:ascii="Times New Roman" w:hAnsi="Times New Roman" w:cs="Times New Roman"/>
          <w:i/>
          <w:sz w:val="24"/>
          <w:szCs w:val="24"/>
        </w:rPr>
      </w:pPr>
      <w:r w:rsidRPr="00AE04DD">
        <w:rPr>
          <w:rFonts w:ascii="Times New Roman" w:hAnsi="Times New Roman" w:cs="Times New Roman"/>
          <w:i/>
          <w:sz w:val="24"/>
          <w:szCs w:val="24"/>
        </w:rPr>
        <w:t>Anything else about your child/family?</w:t>
      </w:r>
    </w:p>
    <w:p w:rsidR="00EC1804" w:rsidRPr="00AE04DD" w:rsidRDefault="00EC1804" w:rsidP="00EC1804">
      <w:pPr>
        <w:pStyle w:val="NoSpacing"/>
        <w:rPr>
          <w:rFonts w:ascii="Times New Roman" w:hAnsi="Times New Roman" w:cs="Times New Roman"/>
          <w:sz w:val="24"/>
          <w:szCs w:val="24"/>
        </w:rPr>
      </w:pPr>
    </w:p>
    <w:p w:rsidR="00EC1804" w:rsidRPr="00AE04DD" w:rsidRDefault="00EC1804">
      <w:pPr>
        <w:rPr>
          <w:rFonts w:ascii="Times New Roman" w:hAnsi="Times New Roman" w:cs="Times New Roman"/>
          <w:sz w:val="24"/>
          <w:szCs w:val="24"/>
        </w:rPr>
      </w:pPr>
      <w:r w:rsidRPr="00AE04DD">
        <w:rPr>
          <w:rFonts w:ascii="Times New Roman" w:hAnsi="Times New Roman" w:cs="Times New Roman"/>
          <w:sz w:val="24"/>
          <w:szCs w:val="24"/>
        </w:rPr>
        <w:br w:type="page"/>
      </w:r>
    </w:p>
    <w:p w:rsidR="00A85962" w:rsidRPr="00AE04DD" w:rsidRDefault="00A85962" w:rsidP="00A85962">
      <w:pPr>
        <w:pStyle w:val="NoSpacing"/>
        <w:rPr>
          <w:rFonts w:ascii="Times New Roman" w:hAnsi="Times New Roman" w:cs="Times New Roman"/>
          <w:b/>
          <w:sz w:val="24"/>
          <w:szCs w:val="24"/>
        </w:rPr>
      </w:pPr>
      <w:r w:rsidRPr="00AE04DD">
        <w:rPr>
          <w:rFonts w:ascii="Times New Roman" w:hAnsi="Times New Roman" w:cs="Times New Roman"/>
          <w:b/>
          <w:sz w:val="24"/>
          <w:szCs w:val="24"/>
        </w:rPr>
        <w:lastRenderedPageBreak/>
        <w:t>ANSWERS</w:t>
      </w:r>
    </w:p>
    <w:p w:rsidR="00810F0D" w:rsidRDefault="00810F0D" w:rsidP="00EC1804">
      <w:pPr>
        <w:pStyle w:val="NoSpacing"/>
        <w:rPr>
          <w:rFonts w:ascii="Times New Roman" w:hAnsi="Times New Roman" w:cs="Times New Roman"/>
          <w:sz w:val="24"/>
          <w:szCs w:val="24"/>
        </w:rPr>
      </w:pPr>
    </w:p>
    <w:p w:rsidR="006476A3" w:rsidRPr="006476A3" w:rsidRDefault="006476A3" w:rsidP="00EC1804">
      <w:pPr>
        <w:pStyle w:val="NoSpacing"/>
        <w:rPr>
          <w:rFonts w:ascii="Times New Roman" w:hAnsi="Times New Roman" w:cs="Times New Roman"/>
          <w:b/>
          <w:sz w:val="24"/>
          <w:szCs w:val="24"/>
        </w:rPr>
      </w:pPr>
      <w:r>
        <w:rPr>
          <w:rFonts w:ascii="Times New Roman" w:hAnsi="Times New Roman" w:cs="Times New Roman"/>
          <w:b/>
          <w:sz w:val="24"/>
          <w:szCs w:val="24"/>
        </w:rPr>
        <w:t xml:space="preserve">Temple </w:t>
      </w:r>
      <w:proofErr w:type="spellStart"/>
      <w:r>
        <w:rPr>
          <w:rFonts w:ascii="Times New Roman" w:hAnsi="Times New Roman" w:cs="Times New Roman"/>
          <w:b/>
          <w:sz w:val="24"/>
          <w:szCs w:val="24"/>
        </w:rPr>
        <w:t>Emanu</w:t>
      </w:r>
      <w:proofErr w:type="spellEnd"/>
      <w:r>
        <w:rPr>
          <w:rFonts w:ascii="Times New Roman" w:hAnsi="Times New Roman" w:cs="Times New Roman"/>
          <w:b/>
          <w:sz w:val="24"/>
          <w:szCs w:val="24"/>
        </w:rPr>
        <w:t>-El</w:t>
      </w: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i/>
          <w:sz w:val="24"/>
          <w:szCs w:val="24"/>
        </w:rPr>
        <w:t>How or from whom did you learn about the school?</w:t>
      </w:r>
    </w:p>
    <w:p w:rsidR="006476A3" w:rsidRDefault="00C45E96" w:rsidP="005C382A">
      <w:pPr>
        <w:pStyle w:val="NoSpacing"/>
        <w:rPr>
          <w:rFonts w:ascii="Times New Roman" w:hAnsi="Times New Roman" w:cs="Times New Roman"/>
          <w:sz w:val="24"/>
          <w:szCs w:val="24"/>
        </w:rPr>
      </w:pPr>
      <w:r w:rsidRPr="00C45E96">
        <w:rPr>
          <w:rFonts w:ascii="Times New Roman" w:hAnsi="Times New Roman" w:cs="Times New Roman"/>
          <w:sz w:val="24"/>
          <w:szCs w:val="24"/>
        </w:rPr>
        <w:t xml:space="preserve">In 2013 our family moved from Los Angeles to New York City, and decided to join the Temple </w:t>
      </w:r>
      <w:proofErr w:type="spellStart"/>
      <w:r w:rsidRPr="00C45E96">
        <w:rPr>
          <w:rFonts w:ascii="Times New Roman" w:hAnsi="Times New Roman" w:cs="Times New Roman"/>
          <w:sz w:val="24"/>
          <w:szCs w:val="24"/>
        </w:rPr>
        <w:t>Emanu</w:t>
      </w:r>
      <w:proofErr w:type="spellEnd"/>
      <w:r w:rsidRPr="00C45E96">
        <w:rPr>
          <w:rFonts w:ascii="Times New Roman" w:hAnsi="Times New Roman" w:cs="Times New Roman"/>
          <w:sz w:val="24"/>
          <w:szCs w:val="24"/>
        </w:rPr>
        <w:t xml:space="preserve">-El community.  Since then we have </w:t>
      </w:r>
      <w:ins w:id="0" w:author="Moolani, Dana" w:date="2016-09-12T12:04:00Z">
        <w:r w:rsidR="00967570">
          <w:rPr>
            <w:rFonts w:ascii="Times New Roman" w:hAnsi="Times New Roman" w:cs="Times New Roman"/>
            <w:sz w:val="24"/>
            <w:szCs w:val="24"/>
          </w:rPr>
          <w:t xml:space="preserve">also </w:t>
        </w:r>
      </w:ins>
      <w:r w:rsidRPr="00C45E96">
        <w:rPr>
          <w:rFonts w:ascii="Times New Roman" w:hAnsi="Times New Roman" w:cs="Times New Roman"/>
          <w:sz w:val="24"/>
          <w:szCs w:val="24"/>
        </w:rPr>
        <w:t>attended programs</w:t>
      </w:r>
      <w:ins w:id="1" w:author="Moolani, Dana" w:date="2016-09-12T12:04:00Z">
        <w:r w:rsidR="00967570">
          <w:rPr>
            <w:rFonts w:ascii="Times New Roman" w:hAnsi="Times New Roman" w:cs="Times New Roman"/>
            <w:sz w:val="24"/>
            <w:szCs w:val="24"/>
          </w:rPr>
          <w:t xml:space="preserve"> at </w:t>
        </w:r>
        <w:proofErr w:type="spellStart"/>
        <w:r w:rsidR="00967570">
          <w:rPr>
            <w:rFonts w:ascii="Times New Roman" w:hAnsi="Times New Roman" w:cs="Times New Roman"/>
            <w:sz w:val="24"/>
            <w:szCs w:val="24"/>
          </w:rPr>
          <w:t>Emanu</w:t>
        </w:r>
        <w:proofErr w:type="spellEnd"/>
        <w:r w:rsidR="00967570">
          <w:rPr>
            <w:rFonts w:ascii="Times New Roman" w:hAnsi="Times New Roman" w:cs="Times New Roman"/>
            <w:sz w:val="24"/>
            <w:szCs w:val="24"/>
          </w:rPr>
          <w:t>-El</w:t>
        </w:r>
      </w:ins>
      <w:r w:rsidRPr="00C45E96">
        <w:rPr>
          <w:rFonts w:ascii="Times New Roman" w:hAnsi="Times New Roman" w:cs="Times New Roman"/>
          <w:sz w:val="24"/>
          <w:szCs w:val="24"/>
        </w:rPr>
        <w:t xml:space="preserve"> such as Mommy &amp; Me (now Baby Bop), where we met some great teachers (</w:t>
      </w:r>
      <w:proofErr w:type="spellStart"/>
      <w:r w:rsidRPr="00C45E96">
        <w:rPr>
          <w:rFonts w:ascii="Times New Roman" w:hAnsi="Times New Roman" w:cs="Times New Roman"/>
          <w:sz w:val="24"/>
          <w:szCs w:val="24"/>
        </w:rPr>
        <w:t>Hadar</w:t>
      </w:r>
      <w:proofErr w:type="spellEnd"/>
      <w:r w:rsidRPr="00C45E96">
        <w:rPr>
          <w:rFonts w:ascii="Times New Roman" w:hAnsi="Times New Roman" w:cs="Times New Roman"/>
          <w:sz w:val="24"/>
          <w:szCs w:val="24"/>
        </w:rPr>
        <w:t xml:space="preserve"> </w:t>
      </w:r>
      <w:proofErr w:type="spellStart"/>
      <w:r w:rsidRPr="00C45E96">
        <w:rPr>
          <w:rFonts w:ascii="Times New Roman" w:hAnsi="Times New Roman" w:cs="Times New Roman"/>
          <w:sz w:val="24"/>
          <w:szCs w:val="24"/>
        </w:rPr>
        <w:t>Orshalimy</w:t>
      </w:r>
      <w:proofErr w:type="spellEnd"/>
      <w:r w:rsidRPr="00C45E96">
        <w:rPr>
          <w:rFonts w:ascii="Times New Roman" w:hAnsi="Times New Roman" w:cs="Times New Roman"/>
          <w:sz w:val="24"/>
          <w:szCs w:val="24"/>
        </w:rPr>
        <w:t>) and welcoming families who</w:t>
      </w:r>
      <w:r w:rsidR="00C86E2C">
        <w:rPr>
          <w:rFonts w:ascii="Times New Roman" w:hAnsi="Times New Roman" w:cs="Times New Roman"/>
          <w:sz w:val="24"/>
          <w:szCs w:val="24"/>
        </w:rPr>
        <w:t xml:space="preserve"> have</w:t>
      </w:r>
      <w:r w:rsidRPr="00C45E96">
        <w:rPr>
          <w:rFonts w:ascii="Times New Roman" w:hAnsi="Times New Roman" w:cs="Times New Roman"/>
          <w:sz w:val="24"/>
          <w:szCs w:val="24"/>
        </w:rPr>
        <w:t xml:space="preserve"> had wonderful things to say about the Nurse</w:t>
      </w:r>
      <w:r w:rsidR="00C86E2C">
        <w:rPr>
          <w:rFonts w:ascii="Times New Roman" w:hAnsi="Times New Roman" w:cs="Times New Roman"/>
          <w:sz w:val="24"/>
          <w:szCs w:val="24"/>
        </w:rPr>
        <w:t xml:space="preserve">ry School. </w:t>
      </w:r>
      <w:r w:rsidR="005C382A" w:rsidRPr="005C382A">
        <w:rPr>
          <w:rFonts w:ascii="Times New Roman" w:hAnsi="Times New Roman" w:cs="Times New Roman"/>
          <w:i/>
          <w:sz w:val="24"/>
          <w:szCs w:val="24"/>
        </w:rPr>
        <w:t>[Shameless plug]</w:t>
      </w:r>
    </w:p>
    <w:p w:rsidR="00C45E96" w:rsidRDefault="00C45E96" w:rsidP="006476A3">
      <w:pPr>
        <w:pStyle w:val="NoSpacing"/>
        <w:rPr>
          <w:rFonts w:ascii="Times New Roman" w:hAnsi="Times New Roman" w:cs="Times New Roman"/>
          <w:sz w:val="24"/>
          <w:szCs w:val="24"/>
        </w:rPr>
      </w:pPr>
    </w:p>
    <w:p w:rsidR="00C45E96" w:rsidRPr="00AE04DD" w:rsidRDefault="00C45E96" w:rsidP="00C45E96">
      <w:pPr>
        <w:pStyle w:val="NoSpacing"/>
        <w:rPr>
          <w:rFonts w:ascii="Times New Roman" w:hAnsi="Times New Roman" w:cs="Times New Roman"/>
          <w:sz w:val="24"/>
          <w:szCs w:val="24"/>
        </w:rPr>
      </w:pPr>
      <w:r w:rsidRPr="00AE04DD">
        <w:rPr>
          <w:rFonts w:ascii="Times New Roman" w:hAnsi="Times New Roman" w:cs="Times New Roman"/>
          <w:i/>
          <w:sz w:val="24"/>
          <w:szCs w:val="24"/>
        </w:rPr>
        <w:t>What words would best describe your child?</w:t>
      </w:r>
    </w:p>
    <w:p w:rsidR="005C382A" w:rsidRPr="00AE04DD" w:rsidRDefault="00C45E96" w:rsidP="005C382A">
      <w:pPr>
        <w:pStyle w:val="NoSpacing"/>
        <w:rPr>
          <w:rFonts w:ascii="Times New Roman" w:hAnsi="Times New Roman" w:cs="Times New Roman"/>
          <w:sz w:val="24"/>
          <w:szCs w:val="24"/>
        </w:rPr>
      </w:pPr>
      <w:r w:rsidRPr="00AE04DD">
        <w:rPr>
          <w:rFonts w:ascii="Times New Roman" w:hAnsi="Times New Roman" w:cs="Times New Roman"/>
          <w:sz w:val="24"/>
          <w:szCs w:val="24"/>
        </w:rPr>
        <w:t>Curious and vivacious are the two words that best describe our son Camden</w:t>
      </w:r>
      <w:r w:rsidR="005C382A">
        <w:rPr>
          <w:rFonts w:ascii="Times New Roman" w:hAnsi="Times New Roman" w:cs="Times New Roman"/>
          <w:sz w:val="24"/>
          <w:szCs w:val="24"/>
        </w:rPr>
        <w:t xml:space="preserve">. </w:t>
      </w:r>
      <w:r w:rsidRPr="00AE04DD">
        <w:rPr>
          <w:rFonts w:ascii="Times New Roman" w:hAnsi="Times New Roman" w:cs="Times New Roman"/>
          <w:sz w:val="24"/>
          <w:szCs w:val="24"/>
        </w:rPr>
        <w:t>Camden is bright, naturally inquisitive, and eager to learn how everything around him ‘works’. When faced with a new situation, be it a new toy, a new class or even a new food – you can practically see the wheels in his mind churning and trying to ingest, process and figure out what he is looking at and what he is supposed to do</w:t>
      </w:r>
      <w:r>
        <w:rPr>
          <w:rFonts w:ascii="Times New Roman" w:hAnsi="Times New Roman" w:cs="Times New Roman"/>
          <w:sz w:val="24"/>
          <w:szCs w:val="24"/>
        </w:rPr>
        <w:t xml:space="preserve"> with it</w:t>
      </w:r>
      <w:r w:rsidRPr="00AE04DD">
        <w:rPr>
          <w:rFonts w:ascii="Times New Roman" w:hAnsi="Times New Roman" w:cs="Times New Roman"/>
          <w:sz w:val="24"/>
          <w:szCs w:val="24"/>
        </w:rPr>
        <w:t xml:space="preserve">. </w:t>
      </w:r>
      <w:r w:rsidR="005C382A">
        <w:rPr>
          <w:rFonts w:ascii="Times New Roman" w:hAnsi="Times New Roman" w:cs="Times New Roman"/>
          <w:sz w:val="24"/>
          <w:szCs w:val="24"/>
        </w:rPr>
        <w:t xml:space="preserve"> </w:t>
      </w:r>
      <w:r w:rsidRPr="00AE04DD">
        <w:rPr>
          <w:rFonts w:ascii="Times New Roman" w:hAnsi="Times New Roman" w:cs="Times New Roman"/>
          <w:sz w:val="24"/>
          <w:szCs w:val="24"/>
        </w:rPr>
        <w:t>We are constantly impressed by the energy and enthusiasm Camden brings to any endeavor he undertakes.</w:t>
      </w:r>
      <w:r w:rsidR="00C86E2C">
        <w:rPr>
          <w:rFonts w:ascii="Times New Roman" w:hAnsi="Times New Roman" w:cs="Times New Roman"/>
          <w:sz w:val="24"/>
          <w:szCs w:val="24"/>
        </w:rPr>
        <w:t xml:space="preserve"> </w:t>
      </w:r>
      <w:r w:rsidR="005C382A" w:rsidRPr="00AE04DD">
        <w:rPr>
          <w:rFonts w:ascii="Times New Roman" w:hAnsi="Times New Roman" w:cs="Times New Roman"/>
          <w:sz w:val="24"/>
          <w:szCs w:val="24"/>
        </w:rPr>
        <w:t xml:space="preserve">Without fail, when </w:t>
      </w:r>
      <w:r w:rsidR="005C382A">
        <w:rPr>
          <w:rFonts w:ascii="Times New Roman" w:hAnsi="Times New Roman" w:cs="Times New Roman"/>
          <w:sz w:val="24"/>
          <w:szCs w:val="24"/>
        </w:rPr>
        <w:t>Camden gets to a class</w:t>
      </w:r>
      <w:r w:rsidR="005C382A" w:rsidRPr="00AE04DD">
        <w:rPr>
          <w:rFonts w:ascii="Times New Roman" w:hAnsi="Times New Roman" w:cs="Times New Roman"/>
          <w:sz w:val="24"/>
          <w:szCs w:val="24"/>
        </w:rPr>
        <w:t xml:space="preserve">, he is the first one to stand up </w:t>
      </w:r>
      <w:r w:rsidR="005C382A">
        <w:rPr>
          <w:rFonts w:ascii="Times New Roman" w:hAnsi="Times New Roman" w:cs="Times New Roman"/>
          <w:sz w:val="24"/>
          <w:szCs w:val="24"/>
        </w:rPr>
        <w:t xml:space="preserve">ready and eager to participate </w:t>
      </w:r>
      <w:r w:rsidR="005C382A" w:rsidRPr="00AE04DD">
        <w:rPr>
          <w:rFonts w:ascii="Times New Roman" w:hAnsi="Times New Roman" w:cs="Times New Roman"/>
          <w:sz w:val="24"/>
          <w:szCs w:val="24"/>
        </w:rPr>
        <w:t xml:space="preserve">in the day’s activities. Camden is incredibly outgoing and is jokingly referred to in our building as the “mayor” because he walks around every morning saying “good morning” while </w:t>
      </w:r>
      <w:ins w:id="2" w:author="Moolani, Dana" w:date="2016-09-12T11:06:00Z">
        <w:r w:rsidR="006F6385">
          <w:rPr>
            <w:rFonts w:ascii="Times New Roman" w:hAnsi="Times New Roman" w:cs="Times New Roman"/>
            <w:sz w:val="24"/>
            <w:szCs w:val="24"/>
          </w:rPr>
          <w:t xml:space="preserve">giving each </w:t>
        </w:r>
      </w:ins>
      <w:del w:id="3" w:author="Moolani, Dana" w:date="2016-09-12T11:06:00Z">
        <w:r w:rsidR="005C382A" w:rsidRPr="00AE04DD" w:rsidDel="006F6385">
          <w:rPr>
            <w:rFonts w:ascii="Times New Roman" w:hAnsi="Times New Roman" w:cs="Times New Roman"/>
            <w:sz w:val="24"/>
            <w:szCs w:val="24"/>
          </w:rPr>
          <w:delText>shaking each</w:delText>
        </w:r>
      </w:del>
      <w:r w:rsidR="005C382A" w:rsidRPr="00AE04DD">
        <w:rPr>
          <w:rFonts w:ascii="Times New Roman" w:hAnsi="Times New Roman" w:cs="Times New Roman"/>
          <w:sz w:val="24"/>
          <w:szCs w:val="24"/>
        </w:rPr>
        <w:t xml:space="preserve"> employee</w:t>
      </w:r>
      <w:del w:id="4" w:author="Moolani, Dana" w:date="2016-09-12T11:06:00Z">
        <w:r w:rsidR="005C382A" w:rsidRPr="00AE04DD" w:rsidDel="006F6385">
          <w:rPr>
            <w:rFonts w:ascii="Times New Roman" w:hAnsi="Times New Roman" w:cs="Times New Roman"/>
            <w:sz w:val="24"/>
            <w:szCs w:val="24"/>
          </w:rPr>
          <w:delText>’s</w:delText>
        </w:r>
      </w:del>
      <w:ins w:id="5" w:author="Moolani, Dana" w:date="2016-09-12T11:06:00Z">
        <w:r w:rsidR="006F6385">
          <w:rPr>
            <w:rFonts w:ascii="Times New Roman" w:hAnsi="Times New Roman" w:cs="Times New Roman"/>
            <w:sz w:val="24"/>
            <w:szCs w:val="24"/>
          </w:rPr>
          <w:t xml:space="preserve"> a high-</w:t>
        </w:r>
        <w:proofErr w:type="spellStart"/>
        <w:r w:rsidR="006F6385">
          <w:rPr>
            <w:rFonts w:ascii="Times New Roman" w:hAnsi="Times New Roman" w:cs="Times New Roman"/>
            <w:sz w:val="24"/>
            <w:szCs w:val="24"/>
          </w:rPr>
          <w:t>five</w:t>
        </w:r>
      </w:ins>
      <w:del w:id="6" w:author="Moolani, Dana" w:date="2016-09-12T11:06:00Z">
        <w:r w:rsidR="005C382A" w:rsidRPr="00AE04DD" w:rsidDel="006F6385">
          <w:rPr>
            <w:rFonts w:ascii="Times New Roman" w:hAnsi="Times New Roman" w:cs="Times New Roman"/>
            <w:sz w:val="24"/>
            <w:szCs w:val="24"/>
          </w:rPr>
          <w:delText xml:space="preserve"> h</w:delText>
        </w:r>
      </w:del>
      <w:del w:id="7" w:author="Moolani, Dana" w:date="2016-09-12T11:07:00Z">
        <w:r w:rsidR="005C382A" w:rsidRPr="00AE04DD" w:rsidDel="006F6385">
          <w:rPr>
            <w:rFonts w:ascii="Times New Roman" w:hAnsi="Times New Roman" w:cs="Times New Roman"/>
            <w:sz w:val="24"/>
            <w:szCs w:val="24"/>
          </w:rPr>
          <w:delText xml:space="preserve">and </w:delText>
        </w:r>
      </w:del>
      <w:r w:rsidR="005C382A" w:rsidRPr="00AE04DD">
        <w:rPr>
          <w:rFonts w:ascii="Times New Roman" w:hAnsi="Times New Roman" w:cs="Times New Roman"/>
          <w:sz w:val="24"/>
          <w:szCs w:val="24"/>
        </w:rPr>
        <w:t>and</w:t>
      </w:r>
      <w:proofErr w:type="spellEnd"/>
      <w:r w:rsidR="005C382A" w:rsidRPr="00AE04DD">
        <w:rPr>
          <w:rFonts w:ascii="Times New Roman" w:hAnsi="Times New Roman" w:cs="Times New Roman"/>
          <w:sz w:val="24"/>
          <w:szCs w:val="24"/>
        </w:rPr>
        <w:t xml:space="preserve"> greeting them by name</w:t>
      </w:r>
      <w:r w:rsidR="008173AF">
        <w:rPr>
          <w:rFonts w:ascii="Times New Roman" w:hAnsi="Times New Roman" w:cs="Times New Roman"/>
          <w:sz w:val="24"/>
          <w:szCs w:val="24"/>
        </w:rPr>
        <w:t xml:space="preserve"> (or some version of their name in toddler language)</w:t>
      </w:r>
      <w:r w:rsidR="005C382A" w:rsidRPr="00AE04DD">
        <w:rPr>
          <w:rFonts w:ascii="Times New Roman" w:hAnsi="Times New Roman" w:cs="Times New Roman"/>
          <w:sz w:val="24"/>
          <w:szCs w:val="24"/>
        </w:rPr>
        <w:t xml:space="preserve">. He has an insatiable zeal for life and lights up any room with his smile and </w:t>
      </w:r>
      <w:r w:rsidR="005C382A">
        <w:rPr>
          <w:rFonts w:ascii="Times New Roman" w:hAnsi="Times New Roman" w:cs="Times New Roman"/>
          <w:sz w:val="24"/>
          <w:szCs w:val="24"/>
        </w:rPr>
        <w:t>infectious laugh</w:t>
      </w:r>
      <w:r w:rsidR="005C382A" w:rsidRPr="00AE04DD">
        <w:rPr>
          <w:rFonts w:ascii="Times New Roman" w:hAnsi="Times New Roman" w:cs="Times New Roman"/>
          <w:sz w:val="24"/>
          <w:szCs w:val="24"/>
        </w:rPr>
        <w:t>.</w:t>
      </w:r>
    </w:p>
    <w:p w:rsidR="006476A3" w:rsidRDefault="006476A3" w:rsidP="006476A3">
      <w:pPr>
        <w:pStyle w:val="NoSpacing"/>
        <w:rPr>
          <w:rFonts w:ascii="Times New Roman" w:hAnsi="Times New Roman" w:cs="Times New Roman"/>
          <w:i/>
          <w:sz w:val="24"/>
          <w:szCs w:val="24"/>
        </w:rPr>
      </w:pPr>
    </w:p>
    <w:p w:rsidR="005C382A" w:rsidRDefault="005C382A" w:rsidP="006476A3">
      <w:pPr>
        <w:pStyle w:val="NoSpacing"/>
        <w:rPr>
          <w:rFonts w:ascii="Times New Roman" w:hAnsi="Times New Roman" w:cs="Times New Roman"/>
          <w:i/>
          <w:sz w:val="24"/>
          <w:szCs w:val="24"/>
        </w:rPr>
      </w:pPr>
      <w:r w:rsidRPr="00AE04DD">
        <w:rPr>
          <w:rFonts w:ascii="Times New Roman" w:hAnsi="Times New Roman" w:cs="Times New Roman"/>
          <w:i/>
          <w:sz w:val="24"/>
          <w:szCs w:val="24"/>
        </w:rPr>
        <w:t>What is your favorite time of day to spend with your child and why</w:t>
      </w:r>
      <w:proofErr w:type="gramStart"/>
      <w:r w:rsidRPr="00AE04DD">
        <w:rPr>
          <w:rFonts w:ascii="Times New Roman" w:hAnsi="Times New Roman" w:cs="Times New Roman"/>
          <w:i/>
          <w:sz w:val="24"/>
          <w:szCs w:val="24"/>
        </w:rPr>
        <w:t>?</w:t>
      </w:r>
      <w:ins w:id="8" w:author="Moolani, Dana" w:date="2016-09-13T17:37:00Z">
        <w:r w:rsidR="00D275BC">
          <w:rPr>
            <w:rFonts w:ascii="Times New Roman" w:hAnsi="Times New Roman" w:cs="Times New Roman"/>
            <w:i/>
            <w:sz w:val="24"/>
            <w:szCs w:val="24"/>
          </w:rPr>
          <w:t>(</w:t>
        </w:r>
        <w:proofErr w:type="gramEnd"/>
        <w:r w:rsidR="00D275BC">
          <w:rPr>
            <w:rFonts w:ascii="Times New Roman" w:hAnsi="Times New Roman" w:cs="Times New Roman"/>
            <w:i/>
            <w:sz w:val="24"/>
            <w:szCs w:val="24"/>
          </w:rPr>
          <w:t>NEEDS WORK)</w:t>
        </w:r>
      </w:ins>
    </w:p>
    <w:p w:rsidR="003C5B98" w:rsidRDefault="005C382A" w:rsidP="006476A3">
      <w:pPr>
        <w:pStyle w:val="NoSpacing"/>
        <w:rPr>
          <w:ins w:id="9" w:author="Moolani, Dana" w:date="2016-09-13T17:30:00Z"/>
          <w:rFonts w:ascii="Times New Roman" w:hAnsi="Times New Roman" w:cs="Times New Roman"/>
          <w:sz w:val="24"/>
          <w:szCs w:val="24"/>
        </w:rPr>
      </w:pPr>
      <w:r>
        <w:rPr>
          <w:rFonts w:ascii="Times New Roman" w:hAnsi="Times New Roman" w:cs="Times New Roman"/>
          <w:color w:val="333333"/>
          <w:sz w:val="24"/>
          <w:szCs w:val="24"/>
          <w:lang w:val="en"/>
        </w:rPr>
        <w:t>With all the hustle and bustle of living in New York City, m</w:t>
      </w:r>
      <w:r w:rsidRPr="00AE04DD">
        <w:rPr>
          <w:rFonts w:ascii="Times New Roman" w:hAnsi="Times New Roman" w:cs="Times New Roman"/>
          <w:color w:val="333333"/>
          <w:sz w:val="24"/>
          <w:szCs w:val="24"/>
          <w:lang w:val="en"/>
        </w:rPr>
        <w:t>orning</w:t>
      </w:r>
      <w:r>
        <w:rPr>
          <w:rFonts w:ascii="Times New Roman" w:hAnsi="Times New Roman" w:cs="Times New Roman"/>
          <w:color w:val="333333"/>
          <w:sz w:val="24"/>
          <w:szCs w:val="24"/>
          <w:lang w:val="en"/>
        </w:rPr>
        <w:t>s</w:t>
      </w:r>
      <w:r w:rsidRPr="00AE04DD">
        <w:rPr>
          <w:rFonts w:ascii="Times New Roman" w:hAnsi="Times New Roman" w:cs="Times New Roman"/>
          <w:color w:val="333333"/>
          <w:sz w:val="24"/>
          <w:szCs w:val="24"/>
          <w:lang w:val="en"/>
        </w:rPr>
        <w:t xml:space="preserve"> can be especially challenging </w:t>
      </w:r>
      <w:r>
        <w:rPr>
          <w:rFonts w:ascii="Times New Roman" w:hAnsi="Times New Roman" w:cs="Times New Roman"/>
          <w:color w:val="333333"/>
          <w:sz w:val="24"/>
          <w:szCs w:val="24"/>
          <w:lang w:val="en"/>
        </w:rPr>
        <w:t xml:space="preserve">for any family. That said, </w:t>
      </w:r>
      <w:r w:rsidR="00F374F6">
        <w:rPr>
          <w:rFonts w:ascii="Times New Roman" w:hAnsi="Times New Roman" w:cs="Times New Roman"/>
          <w:color w:val="333333"/>
          <w:sz w:val="24"/>
          <w:szCs w:val="24"/>
          <w:lang w:val="en"/>
        </w:rPr>
        <w:t>we believe it is incredibly important</w:t>
      </w:r>
      <w:r w:rsidRPr="00AE04DD">
        <w:rPr>
          <w:rFonts w:ascii="Times New Roman" w:hAnsi="Times New Roman" w:cs="Times New Roman"/>
          <w:color w:val="333333"/>
          <w:sz w:val="24"/>
          <w:szCs w:val="24"/>
          <w:lang w:val="en"/>
        </w:rPr>
        <w:t xml:space="preserve"> to develop a positive</w:t>
      </w:r>
      <w:r w:rsidR="00F374F6">
        <w:rPr>
          <w:rFonts w:ascii="Times New Roman" w:hAnsi="Times New Roman" w:cs="Times New Roman"/>
          <w:color w:val="333333"/>
          <w:sz w:val="24"/>
          <w:szCs w:val="24"/>
          <w:lang w:val="en"/>
        </w:rPr>
        <w:t xml:space="preserve"> and exciting</w:t>
      </w:r>
      <w:r w:rsidRPr="00AE04DD">
        <w:rPr>
          <w:rFonts w:ascii="Times New Roman" w:hAnsi="Times New Roman" w:cs="Times New Roman"/>
          <w:color w:val="333333"/>
          <w:sz w:val="24"/>
          <w:szCs w:val="24"/>
          <w:lang w:val="en"/>
        </w:rPr>
        <w:t xml:space="preserve"> routine in the morning as it sets the rhythm for the day</w:t>
      </w:r>
      <w:r>
        <w:rPr>
          <w:rFonts w:ascii="Times New Roman" w:hAnsi="Times New Roman" w:cs="Times New Roman"/>
          <w:color w:val="333333"/>
          <w:sz w:val="24"/>
          <w:szCs w:val="24"/>
          <w:lang w:val="en"/>
        </w:rPr>
        <w:t xml:space="preserve">. Camden has made this </w:t>
      </w:r>
      <w:del w:id="10" w:author="Moolani, Dana" w:date="2016-09-13T17:36:00Z">
        <w:r w:rsidR="00F374F6" w:rsidDel="00D275BC">
          <w:rPr>
            <w:rFonts w:ascii="Times New Roman" w:hAnsi="Times New Roman" w:cs="Times New Roman"/>
            <w:color w:val="333333"/>
            <w:sz w:val="24"/>
            <w:szCs w:val="24"/>
            <w:lang w:val="en"/>
          </w:rPr>
          <w:delText>task</w:delText>
        </w:r>
      </w:del>
      <w:r w:rsidR="00F374F6">
        <w:rPr>
          <w:rFonts w:ascii="Times New Roman" w:hAnsi="Times New Roman" w:cs="Times New Roman"/>
          <w:color w:val="333333"/>
          <w:sz w:val="24"/>
          <w:szCs w:val="24"/>
          <w:lang w:val="en"/>
        </w:rPr>
        <w:t xml:space="preserve"> incredibly easy </w:t>
      </w:r>
      <w:r w:rsidR="00D275BC">
        <w:rPr>
          <w:rFonts w:ascii="Times New Roman" w:hAnsi="Times New Roman" w:cs="Times New Roman"/>
          <w:color w:val="333333"/>
          <w:sz w:val="24"/>
          <w:szCs w:val="24"/>
          <w:lang w:val="en"/>
        </w:rPr>
        <w:t xml:space="preserve">for us </w:t>
      </w:r>
      <w:r w:rsidR="00F374F6">
        <w:rPr>
          <w:rFonts w:ascii="Times New Roman" w:hAnsi="Times New Roman" w:cs="Times New Roman"/>
          <w:color w:val="333333"/>
          <w:sz w:val="24"/>
          <w:szCs w:val="24"/>
          <w:lang w:val="en"/>
        </w:rPr>
        <w:t>as t</w:t>
      </w:r>
      <w:r>
        <w:rPr>
          <w:rFonts w:ascii="Times New Roman" w:hAnsi="Times New Roman" w:cs="Times New Roman"/>
          <w:color w:val="333333"/>
          <w:sz w:val="24"/>
          <w:szCs w:val="24"/>
          <w:lang w:val="en"/>
        </w:rPr>
        <w:t xml:space="preserve">here is </w:t>
      </w:r>
      <w:proofErr w:type="spellStart"/>
      <w:r w:rsidR="00F374F6">
        <w:rPr>
          <w:rFonts w:ascii="Times New Roman" w:hAnsi="Times New Roman" w:cs="Times New Roman"/>
          <w:color w:val="333333"/>
          <w:sz w:val="24"/>
          <w:szCs w:val="24"/>
          <w:lang w:val="en"/>
        </w:rPr>
        <w:t>s</w:t>
      </w:r>
      <w:r w:rsidR="00F374F6">
        <w:rPr>
          <w:rFonts w:ascii="Times New Roman" w:hAnsi="Times New Roman" w:cs="Times New Roman"/>
          <w:sz w:val="24"/>
          <w:szCs w:val="24"/>
        </w:rPr>
        <w:t>o</w:t>
      </w:r>
      <w:proofErr w:type="spellEnd"/>
      <w:r>
        <w:rPr>
          <w:rFonts w:ascii="Times New Roman" w:hAnsi="Times New Roman" w:cs="Times New Roman"/>
          <w:sz w:val="24"/>
          <w:szCs w:val="24"/>
        </w:rPr>
        <w:t xml:space="preserve"> much life and excitement</w:t>
      </w:r>
      <w:r w:rsidR="006F6385">
        <w:rPr>
          <w:rFonts w:ascii="Times New Roman" w:hAnsi="Times New Roman" w:cs="Times New Roman"/>
          <w:sz w:val="24"/>
          <w:szCs w:val="24"/>
        </w:rPr>
        <w:t xml:space="preserve"> in his eyes from the second he </w:t>
      </w:r>
      <w:ins w:id="11" w:author="Moolani, Dana" w:date="2016-09-13T15:46:00Z">
        <w:r w:rsidR="003C5B98">
          <w:rPr>
            <w:rFonts w:ascii="Times New Roman" w:hAnsi="Times New Roman" w:cs="Times New Roman"/>
            <w:sz w:val="24"/>
            <w:szCs w:val="24"/>
          </w:rPr>
          <w:t>wakes up.</w:t>
        </w:r>
      </w:ins>
      <w:del w:id="12" w:author="Moolani, Dana" w:date="2016-09-12T11:05:00Z">
        <w:r w:rsidDel="006F6385">
          <w:rPr>
            <w:rFonts w:ascii="Times New Roman" w:hAnsi="Times New Roman" w:cs="Times New Roman"/>
            <w:sz w:val="24"/>
            <w:szCs w:val="24"/>
          </w:rPr>
          <w:delText>wakes up</w:delText>
        </w:r>
        <w:r w:rsidR="00F374F6" w:rsidDel="006F6385">
          <w:rPr>
            <w:rFonts w:ascii="Times New Roman" w:hAnsi="Times New Roman" w:cs="Times New Roman"/>
            <w:sz w:val="24"/>
            <w:szCs w:val="24"/>
          </w:rPr>
          <w:delText xml:space="preserve"> in the morning</w:delText>
        </w:r>
      </w:del>
      <w:r>
        <w:rPr>
          <w:rFonts w:ascii="Times New Roman" w:hAnsi="Times New Roman" w:cs="Times New Roman"/>
          <w:sz w:val="24"/>
          <w:szCs w:val="24"/>
        </w:rPr>
        <w:t xml:space="preserve">. </w:t>
      </w:r>
      <w:r w:rsidR="007B5F37">
        <w:rPr>
          <w:rFonts w:ascii="Times New Roman" w:hAnsi="Times New Roman" w:cs="Times New Roman"/>
          <w:sz w:val="24"/>
          <w:szCs w:val="24"/>
        </w:rPr>
        <w:t>Like a blank canvas, he wakes with such hope for what is in store that day</w:t>
      </w:r>
      <w:ins w:id="13" w:author="Moolani, Dana" w:date="2016-09-12T11:05:00Z">
        <w:r w:rsidR="006F6385">
          <w:rPr>
            <w:rFonts w:ascii="Times New Roman" w:hAnsi="Times New Roman" w:cs="Times New Roman"/>
            <w:sz w:val="24"/>
            <w:szCs w:val="24"/>
          </w:rPr>
          <w:t>.</w:t>
        </w:r>
      </w:ins>
      <w:del w:id="14" w:author="Moolani, Dana" w:date="2016-09-12T11:05:00Z">
        <w:r w:rsidR="007B5F37" w:rsidDel="006F6385">
          <w:rPr>
            <w:rFonts w:ascii="Times New Roman" w:hAnsi="Times New Roman" w:cs="Times New Roman"/>
            <w:sz w:val="24"/>
            <w:szCs w:val="24"/>
          </w:rPr>
          <w:delText>!</w:delText>
        </w:r>
      </w:del>
      <w:r w:rsidR="007B5F37">
        <w:rPr>
          <w:rFonts w:ascii="Times New Roman" w:hAnsi="Times New Roman" w:cs="Times New Roman"/>
          <w:sz w:val="24"/>
          <w:szCs w:val="24"/>
        </w:rPr>
        <w:t xml:space="preserve"> </w:t>
      </w:r>
      <w:r>
        <w:rPr>
          <w:rFonts w:ascii="Times New Roman" w:hAnsi="Times New Roman" w:cs="Times New Roman"/>
          <w:sz w:val="24"/>
          <w:szCs w:val="24"/>
        </w:rPr>
        <w:t xml:space="preserve">When we walk into his room, he </w:t>
      </w:r>
      <w:r w:rsidR="00F374F6">
        <w:rPr>
          <w:rFonts w:ascii="Times New Roman" w:hAnsi="Times New Roman" w:cs="Times New Roman"/>
          <w:sz w:val="24"/>
          <w:szCs w:val="24"/>
        </w:rPr>
        <w:t xml:space="preserve">immediately </w:t>
      </w:r>
      <w:r>
        <w:rPr>
          <w:rFonts w:ascii="Times New Roman" w:hAnsi="Times New Roman" w:cs="Times New Roman"/>
          <w:sz w:val="24"/>
          <w:szCs w:val="24"/>
        </w:rPr>
        <w:t xml:space="preserve">springboards up, leans over and looks </w:t>
      </w:r>
      <w:r w:rsidR="00F374F6">
        <w:rPr>
          <w:rFonts w:ascii="Times New Roman" w:hAnsi="Times New Roman" w:cs="Times New Roman"/>
          <w:sz w:val="24"/>
          <w:szCs w:val="24"/>
        </w:rPr>
        <w:t>into his brother’s</w:t>
      </w:r>
      <w:r>
        <w:rPr>
          <w:rFonts w:ascii="Times New Roman" w:hAnsi="Times New Roman" w:cs="Times New Roman"/>
          <w:sz w:val="24"/>
          <w:szCs w:val="24"/>
        </w:rPr>
        <w:t xml:space="preserve"> (Chase) </w:t>
      </w:r>
      <w:r w:rsidR="00F374F6">
        <w:rPr>
          <w:rFonts w:ascii="Times New Roman" w:hAnsi="Times New Roman" w:cs="Times New Roman"/>
          <w:sz w:val="24"/>
          <w:szCs w:val="24"/>
        </w:rPr>
        <w:t xml:space="preserve">crib </w:t>
      </w:r>
      <w:r>
        <w:rPr>
          <w:rFonts w:ascii="Times New Roman" w:hAnsi="Times New Roman" w:cs="Times New Roman"/>
          <w:sz w:val="24"/>
          <w:szCs w:val="24"/>
        </w:rPr>
        <w:t>and says “</w:t>
      </w:r>
      <w:r w:rsidR="00F374F6">
        <w:rPr>
          <w:rFonts w:ascii="Times New Roman" w:hAnsi="Times New Roman" w:cs="Times New Roman"/>
          <w:sz w:val="24"/>
          <w:szCs w:val="24"/>
        </w:rPr>
        <w:t>M</w:t>
      </w:r>
      <w:r>
        <w:rPr>
          <w:rFonts w:ascii="Times New Roman" w:hAnsi="Times New Roman" w:cs="Times New Roman"/>
          <w:sz w:val="24"/>
          <w:szCs w:val="24"/>
        </w:rPr>
        <w:t xml:space="preserve">orning </w:t>
      </w:r>
      <w:proofErr w:type="spellStart"/>
      <w:r>
        <w:rPr>
          <w:rFonts w:ascii="Times New Roman" w:hAnsi="Times New Roman" w:cs="Times New Roman"/>
          <w:sz w:val="24"/>
          <w:szCs w:val="24"/>
        </w:rPr>
        <w:t>Chasey</w:t>
      </w:r>
      <w:proofErr w:type="spellEnd"/>
      <w:r>
        <w:rPr>
          <w:rFonts w:ascii="Times New Roman" w:hAnsi="Times New Roman" w:cs="Times New Roman"/>
          <w:sz w:val="24"/>
          <w:szCs w:val="24"/>
        </w:rPr>
        <w:t xml:space="preserve">! Wake up! </w:t>
      </w:r>
      <w:r w:rsidR="00F374F6">
        <w:rPr>
          <w:rFonts w:ascii="Times New Roman" w:hAnsi="Times New Roman" w:cs="Times New Roman"/>
          <w:sz w:val="24"/>
          <w:szCs w:val="24"/>
        </w:rPr>
        <w:t>B</w:t>
      </w:r>
      <w:r>
        <w:rPr>
          <w:rFonts w:ascii="Times New Roman" w:hAnsi="Times New Roman" w:cs="Times New Roman"/>
          <w:sz w:val="24"/>
          <w:szCs w:val="24"/>
        </w:rPr>
        <w:t>reakfast</w:t>
      </w:r>
      <w:r w:rsidR="00F374F6">
        <w:rPr>
          <w:rFonts w:ascii="Times New Roman" w:hAnsi="Times New Roman" w:cs="Times New Roman"/>
          <w:sz w:val="24"/>
          <w:szCs w:val="24"/>
        </w:rPr>
        <w:t xml:space="preserve"> time</w:t>
      </w:r>
      <w:r>
        <w:rPr>
          <w:rFonts w:ascii="Times New Roman" w:hAnsi="Times New Roman" w:cs="Times New Roman"/>
          <w:sz w:val="24"/>
          <w:szCs w:val="24"/>
        </w:rPr>
        <w:t xml:space="preserve">!”. He then runs out of </w:t>
      </w:r>
      <w:r w:rsidR="00F374F6">
        <w:rPr>
          <w:rFonts w:ascii="Times New Roman" w:hAnsi="Times New Roman" w:cs="Times New Roman"/>
          <w:sz w:val="24"/>
          <w:szCs w:val="24"/>
        </w:rPr>
        <w:t xml:space="preserve">the room eagerly hunting for </w:t>
      </w:r>
      <w:r>
        <w:rPr>
          <w:rFonts w:ascii="Times New Roman" w:hAnsi="Times New Roman" w:cs="Times New Roman"/>
          <w:sz w:val="24"/>
          <w:szCs w:val="24"/>
        </w:rPr>
        <w:t>our dog (Chloe)</w:t>
      </w:r>
      <w:r w:rsidR="00F374F6">
        <w:rPr>
          <w:rFonts w:ascii="Times New Roman" w:hAnsi="Times New Roman" w:cs="Times New Roman"/>
          <w:sz w:val="24"/>
          <w:szCs w:val="24"/>
        </w:rPr>
        <w:t xml:space="preserve"> and then yells, </w:t>
      </w:r>
      <w:r>
        <w:rPr>
          <w:rFonts w:ascii="Times New Roman" w:hAnsi="Times New Roman" w:cs="Times New Roman"/>
          <w:sz w:val="24"/>
          <w:szCs w:val="24"/>
        </w:rPr>
        <w:t xml:space="preserve">“Chloe! </w:t>
      </w:r>
      <w:r w:rsidR="00F374F6">
        <w:rPr>
          <w:rFonts w:ascii="Times New Roman" w:hAnsi="Times New Roman" w:cs="Times New Roman"/>
          <w:sz w:val="24"/>
          <w:szCs w:val="24"/>
        </w:rPr>
        <w:t>B</w:t>
      </w:r>
      <w:r>
        <w:rPr>
          <w:rFonts w:ascii="Times New Roman" w:hAnsi="Times New Roman" w:cs="Times New Roman"/>
          <w:sz w:val="24"/>
          <w:szCs w:val="24"/>
        </w:rPr>
        <w:t>reakfast</w:t>
      </w:r>
      <w:r w:rsidR="00F374F6">
        <w:rPr>
          <w:rFonts w:ascii="Times New Roman" w:hAnsi="Times New Roman" w:cs="Times New Roman"/>
          <w:sz w:val="24"/>
          <w:szCs w:val="24"/>
        </w:rPr>
        <w:t xml:space="preserve"> time</w:t>
      </w:r>
      <w:r>
        <w:rPr>
          <w:rFonts w:ascii="Times New Roman" w:hAnsi="Times New Roman" w:cs="Times New Roman"/>
          <w:sz w:val="24"/>
          <w:szCs w:val="24"/>
        </w:rPr>
        <w:t>!”.</w:t>
      </w:r>
      <w:r w:rsidR="00F374F6">
        <w:rPr>
          <w:rFonts w:ascii="Times New Roman" w:hAnsi="Times New Roman" w:cs="Times New Roman"/>
          <w:sz w:val="24"/>
          <w:szCs w:val="24"/>
        </w:rPr>
        <w:t xml:space="preserve"> Sitting at the breakfast table with Camden is equally as amusing where he showcases his inner foodie and tells us what he’d like for breakfast</w:t>
      </w:r>
      <w:r w:rsidR="00F374F6" w:rsidRPr="008173AF">
        <w:rPr>
          <w:rFonts w:ascii="Times New Roman" w:hAnsi="Times New Roman" w:cs="Times New Roman"/>
          <w:sz w:val="24"/>
          <w:szCs w:val="24"/>
          <w:highlight w:val="yellow"/>
        </w:rPr>
        <w:t>, lunch and dinner that day!</w:t>
      </w:r>
      <w:r w:rsidR="00F374F6">
        <w:rPr>
          <w:rFonts w:ascii="Times New Roman" w:hAnsi="Times New Roman" w:cs="Times New Roman"/>
          <w:sz w:val="24"/>
          <w:szCs w:val="24"/>
        </w:rPr>
        <w:t xml:space="preserve"> </w:t>
      </w:r>
      <w:del w:id="15" w:author="Moolani, Dana" w:date="2016-09-13T17:30:00Z">
        <w:r w:rsidR="00F374F6" w:rsidDel="008173AF">
          <w:rPr>
            <w:rFonts w:ascii="Times New Roman" w:hAnsi="Times New Roman" w:cs="Times New Roman"/>
            <w:sz w:val="24"/>
            <w:szCs w:val="24"/>
          </w:rPr>
          <w:delText xml:space="preserve">Amazingly he </w:delText>
        </w:r>
        <w:r w:rsidR="007B5F37" w:rsidDel="008173AF">
          <w:rPr>
            <w:rFonts w:ascii="Times New Roman" w:hAnsi="Times New Roman" w:cs="Times New Roman"/>
            <w:sz w:val="24"/>
            <w:szCs w:val="24"/>
          </w:rPr>
          <w:delText xml:space="preserve">somehow </w:delText>
        </w:r>
        <w:r w:rsidR="00F374F6" w:rsidDel="008173AF">
          <w:rPr>
            <w:rFonts w:ascii="Times New Roman" w:hAnsi="Times New Roman" w:cs="Times New Roman"/>
            <w:sz w:val="24"/>
            <w:szCs w:val="24"/>
          </w:rPr>
          <w:delText xml:space="preserve">comes up with </w:delText>
        </w:r>
        <w:r w:rsidR="007B5F37" w:rsidDel="008173AF">
          <w:rPr>
            <w:rFonts w:ascii="Times New Roman" w:hAnsi="Times New Roman" w:cs="Times New Roman"/>
            <w:sz w:val="24"/>
            <w:szCs w:val="24"/>
          </w:rPr>
          <w:delText>a</w:delText>
        </w:r>
        <w:r w:rsidR="00F374F6" w:rsidDel="008173AF">
          <w:rPr>
            <w:rFonts w:ascii="Times New Roman" w:hAnsi="Times New Roman" w:cs="Times New Roman"/>
            <w:sz w:val="24"/>
            <w:szCs w:val="24"/>
          </w:rPr>
          <w:delText xml:space="preserve"> different</w:delText>
        </w:r>
        <w:r w:rsidR="007B5F37" w:rsidDel="008173AF">
          <w:rPr>
            <w:rFonts w:ascii="Times New Roman" w:hAnsi="Times New Roman" w:cs="Times New Roman"/>
            <w:sz w:val="24"/>
            <w:szCs w:val="24"/>
          </w:rPr>
          <w:delText xml:space="preserve"> order every day</w:delText>
        </w:r>
        <w:r w:rsidR="00F374F6" w:rsidDel="008173AF">
          <w:rPr>
            <w:rFonts w:ascii="Times New Roman" w:hAnsi="Times New Roman" w:cs="Times New Roman"/>
            <w:sz w:val="24"/>
            <w:szCs w:val="24"/>
          </w:rPr>
          <w:delText>!</w:delText>
        </w:r>
      </w:del>
      <w:ins w:id="16" w:author="Moolani, Dana" w:date="2016-09-13T17:30:00Z">
        <w:r w:rsidR="008173AF">
          <w:rPr>
            <w:rFonts w:ascii="Times New Roman" w:hAnsi="Times New Roman" w:cs="Times New Roman"/>
            <w:sz w:val="24"/>
            <w:szCs w:val="24"/>
          </w:rPr>
          <w:t xml:space="preserve">  This is also the time of day before all the ‘noise</w:t>
        </w:r>
      </w:ins>
      <w:ins w:id="17" w:author="Moolani, Dana" w:date="2016-09-13T17:31:00Z">
        <w:r w:rsidR="008173AF">
          <w:rPr>
            <w:rFonts w:ascii="Times New Roman" w:hAnsi="Times New Roman" w:cs="Times New Roman"/>
            <w:sz w:val="24"/>
            <w:szCs w:val="24"/>
          </w:rPr>
          <w:t>’.</w:t>
        </w:r>
      </w:ins>
      <w:ins w:id="18" w:author="Moolani, Dana" w:date="2016-09-13T17:30:00Z">
        <w:r w:rsidR="008173AF">
          <w:rPr>
            <w:rFonts w:ascii="Times New Roman" w:hAnsi="Times New Roman" w:cs="Times New Roman"/>
            <w:sz w:val="24"/>
            <w:szCs w:val="24"/>
          </w:rPr>
          <w:t xml:space="preserve">  </w:t>
        </w:r>
      </w:ins>
      <w:ins w:id="19" w:author="Moolani, Dana" w:date="2016-09-13T17:33:00Z">
        <w:r w:rsidR="008173AF">
          <w:rPr>
            <w:rFonts w:ascii="Times New Roman" w:hAnsi="Times New Roman" w:cs="Times New Roman"/>
            <w:sz w:val="24"/>
            <w:szCs w:val="24"/>
          </w:rPr>
          <w:t>W</w:t>
        </w:r>
      </w:ins>
      <w:ins w:id="20" w:author="Moolani, Dana" w:date="2016-09-13T17:30:00Z">
        <w:r w:rsidR="008173AF">
          <w:rPr>
            <w:rFonts w:ascii="Times New Roman" w:hAnsi="Times New Roman" w:cs="Times New Roman"/>
            <w:sz w:val="24"/>
            <w:szCs w:val="24"/>
          </w:rPr>
          <w:t>e get spend time reading book or building towers</w:t>
        </w:r>
      </w:ins>
      <w:ins w:id="21" w:author="Moolani, Dana" w:date="2016-09-13T17:33:00Z">
        <w:r w:rsidR="008173AF">
          <w:rPr>
            <w:rFonts w:ascii="Times New Roman" w:hAnsi="Times New Roman" w:cs="Times New Roman"/>
            <w:sz w:val="24"/>
            <w:szCs w:val="24"/>
          </w:rPr>
          <w:t xml:space="preserve"> </w:t>
        </w:r>
        <w:r w:rsidR="008173AF" w:rsidRPr="00740750">
          <w:rPr>
            <w:rFonts w:ascii="Times New Roman" w:hAnsi="Times New Roman" w:cs="Times New Roman"/>
            <w:sz w:val="24"/>
            <w:szCs w:val="24"/>
            <w:highlight w:val="yellow"/>
            <w:rPrChange w:id="22" w:author="Moolani, Dana" w:date="2016-09-13T17:37:00Z">
              <w:rPr>
                <w:rFonts w:ascii="Times New Roman" w:hAnsi="Times New Roman" w:cs="Times New Roman"/>
                <w:sz w:val="24"/>
                <w:szCs w:val="24"/>
              </w:rPr>
            </w:rPrChange>
          </w:rPr>
          <w:t>and by Camden’s request, there’s always music in the background.</w:t>
        </w:r>
        <w:r w:rsidR="008173AF">
          <w:rPr>
            <w:rFonts w:ascii="Times New Roman" w:hAnsi="Times New Roman" w:cs="Times New Roman"/>
            <w:sz w:val="24"/>
            <w:szCs w:val="24"/>
          </w:rPr>
          <w:t xml:space="preserve">  </w:t>
        </w:r>
      </w:ins>
      <w:ins w:id="23" w:author="Moolani, Dana" w:date="2016-09-13T17:30:00Z">
        <w:r w:rsidR="008173AF">
          <w:rPr>
            <w:rFonts w:ascii="Times New Roman" w:hAnsi="Times New Roman" w:cs="Times New Roman"/>
            <w:sz w:val="24"/>
            <w:szCs w:val="24"/>
          </w:rPr>
          <w:t xml:space="preserve">  </w:t>
        </w:r>
      </w:ins>
    </w:p>
    <w:p w:rsidR="008173AF" w:rsidRDefault="008173AF" w:rsidP="006476A3">
      <w:pPr>
        <w:pStyle w:val="NoSpacing"/>
        <w:rPr>
          <w:rFonts w:ascii="Times New Roman" w:hAnsi="Times New Roman" w:cs="Times New Roman"/>
          <w:sz w:val="24"/>
          <w:szCs w:val="24"/>
        </w:rPr>
      </w:pPr>
    </w:p>
    <w:p w:rsidR="005C382A" w:rsidDel="008173AF" w:rsidRDefault="003C5B98" w:rsidP="006476A3">
      <w:pPr>
        <w:pStyle w:val="NoSpacing"/>
        <w:rPr>
          <w:del w:id="24" w:author="Moolani, Dana" w:date="2016-09-13T17:32:00Z"/>
          <w:rFonts w:ascii="Times New Roman" w:hAnsi="Times New Roman" w:cs="Times New Roman"/>
          <w:sz w:val="24"/>
          <w:szCs w:val="24"/>
        </w:rPr>
      </w:pPr>
      <w:del w:id="25" w:author="Moolani, Dana" w:date="2016-09-13T17:32:00Z">
        <w:r w:rsidDel="008173AF">
          <w:rPr>
            <w:rFonts w:ascii="Times New Roman" w:hAnsi="Times New Roman" w:cs="Times New Roman"/>
            <w:sz w:val="24"/>
            <w:szCs w:val="24"/>
          </w:rPr>
          <w:delText>The mornings are our time</w:delText>
        </w:r>
        <w:r w:rsidR="00F374F6" w:rsidRPr="00F374F6" w:rsidDel="008173AF">
          <w:rPr>
            <w:rFonts w:ascii="Times New Roman" w:hAnsi="Times New Roman" w:cs="Times New Roman"/>
            <w:i/>
            <w:sz w:val="24"/>
            <w:szCs w:val="24"/>
          </w:rPr>
          <w:delText xml:space="preserve"> [Dana to add language about hope/excitement/blank canvas]</w:delText>
        </w:r>
      </w:del>
    </w:p>
    <w:p w:rsidR="005C382A" w:rsidRDefault="005C382A" w:rsidP="006476A3">
      <w:pPr>
        <w:pStyle w:val="NoSpacing"/>
        <w:rPr>
          <w:rFonts w:ascii="Times New Roman" w:hAnsi="Times New Roman" w:cs="Times New Roman"/>
          <w:sz w:val="24"/>
          <w:szCs w:val="24"/>
        </w:rPr>
      </w:pPr>
    </w:p>
    <w:p w:rsidR="007B5F37" w:rsidRDefault="007B5F37" w:rsidP="007B5F37">
      <w:pPr>
        <w:pStyle w:val="NoSpacing"/>
        <w:rPr>
          <w:rFonts w:ascii="Times New Roman" w:hAnsi="Times New Roman" w:cs="Times New Roman"/>
          <w:i/>
          <w:sz w:val="24"/>
          <w:szCs w:val="24"/>
        </w:rPr>
      </w:pPr>
      <w:r w:rsidRPr="00AE04DD">
        <w:rPr>
          <w:rFonts w:ascii="Times New Roman" w:hAnsi="Times New Roman" w:cs="Times New Roman"/>
          <w:i/>
          <w:sz w:val="24"/>
          <w:szCs w:val="24"/>
        </w:rPr>
        <w:t>What do you find to be the most enjoyable areas of</w:t>
      </w:r>
      <w:bookmarkStart w:id="26" w:name="_GoBack"/>
      <w:r w:rsidRPr="00AE04DD">
        <w:rPr>
          <w:rFonts w:ascii="Times New Roman" w:hAnsi="Times New Roman" w:cs="Times New Roman"/>
          <w:i/>
          <w:sz w:val="24"/>
          <w:szCs w:val="24"/>
        </w:rPr>
        <w:t xml:space="preserve"> </w:t>
      </w:r>
      <w:bookmarkEnd w:id="26"/>
      <w:r w:rsidRPr="00AE04DD">
        <w:rPr>
          <w:rFonts w:ascii="Times New Roman" w:hAnsi="Times New Roman" w:cs="Times New Roman"/>
          <w:i/>
          <w:sz w:val="24"/>
          <w:szCs w:val="24"/>
        </w:rPr>
        <w:t xml:space="preserve">parenting? </w:t>
      </w:r>
      <w:proofErr w:type="gramStart"/>
      <w:r w:rsidRPr="00AE04DD">
        <w:rPr>
          <w:rFonts w:ascii="Times New Roman" w:hAnsi="Times New Roman" w:cs="Times New Roman"/>
          <w:i/>
          <w:sz w:val="24"/>
          <w:szCs w:val="24"/>
        </w:rPr>
        <w:t>Most stressful?</w:t>
      </w:r>
      <w:proofErr w:type="gramEnd"/>
    </w:p>
    <w:p w:rsidR="00CB0B9F" w:rsidRDefault="00CB0B9F" w:rsidP="007B5F37">
      <w:pPr>
        <w:pStyle w:val="NoSpacing"/>
        <w:rPr>
          <w:rFonts w:ascii="Times New Roman" w:hAnsi="Times New Roman" w:cs="Times New Roman"/>
          <w:i/>
          <w:sz w:val="24"/>
          <w:szCs w:val="24"/>
        </w:rPr>
      </w:pPr>
    </w:p>
    <w:p w:rsidR="00234DA3" w:rsidRPr="00742C6B" w:rsidRDefault="00234DA3" w:rsidP="007B5F37">
      <w:pPr>
        <w:pStyle w:val="NoSpacing"/>
        <w:rPr>
          <w:rFonts w:ascii="Times New Roman" w:hAnsi="Times New Roman" w:cs="Times New Roman"/>
          <w:sz w:val="24"/>
          <w:szCs w:val="24"/>
          <w:highlight w:val="yellow"/>
        </w:rPr>
      </w:pPr>
      <w:r w:rsidRPr="00742C6B">
        <w:rPr>
          <w:rFonts w:ascii="Times New Roman" w:hAnsi="Times New Roman" w:cs="Times New Roman"/>
          <w:sz w:val="24"/>
          <w:szCs w:val="24"/>
          <w:highlight w:val="yellow"/>
        </w:rPr>
        <w:t>As working parents of two young boys we are constantly paying attention to the little things</w:t>
      </w:r>
      <w:r w:rsidR="0038127F" w:rsidRPr="00742C6B">
        <w:rPr>
          <w:rFonts w:ascii="Times New Roman" w:hAnsi="Times New Roman" w:cs="Times New Roman"/>
          <w:sz w:val="24"/>
          <w:szCs w:val="24"/>
          <w:highlight w:val="yellow"/>
        </w:rPr>
        <w:t>, which in turn are really the big things</w:t>
      </w:r>
      <w:r w:rsidRPr="00742C6B">
        <w:rPr>
          <w:rFonts w:ascii="Times New Roman" w:hAnsi="Times New Roman" w:cs="Times New Roman"/>
          <w:sz w:val="24"/>
          <w:szCs w:val="24"/>
          <w:highlight w:val="yellow"/>
        </w:rPr>
        <w:t xml:space="preserve">.  </w:t>
      </w:r>
      <w:r w:rsidR="009E199B" w:rsidRPr="00742C6B">
        <w:rPr>
          <w:rFonts w:ascii="Times New Roman" w:hAnsi="Times New Roman" w:cs="Times New Roman"/>
          <w:sz w:val="24"/>
          <w:szCs w:val="24"/>
          <w:highlight w:val="yellow"/>
        </w:rPr>
        <w:t xml:space="preserve">This requires a </w:t>
      </w:r>
      <w:r w:rsidRPr="00742C6B">
        <w:rPr>
          <w:rFonts w:ascii="Times New Roman" w:hAnsi="Times New Roman" w:cs="Times New Roman"/>
          <w:sz w:val="24"/>
          <w:szCs w:val="24"/>
          <w:highlight w:val="yellow"/>
        </w:rPr>
        <w:t>lot of</w:t>
      </w:r>
      <w:r w:rsidR="009E199B" w:rsidRPr="00742C6B">
        <w:rPr>
          <w:rFonts w:ascii="Times New Roman" w:hAnsi="Times New Roman" w:cs="Times New Roman"/>
          <w:sz w:val="24"/>
          <w:szCs w:val="24"/>
          <w:highlight w:val="yellow"/>
        </w:rPr>
        <w:t xml:space="preserve"> work </w:t>
      </w:r>
      <w:r w:rsidRPr="00742C6B">
        <w:rPr>
          <w:rFonts w:ascii="Times New Roman" w:hAnsi="Times New Roman" w:cs="Times New Roman"/>
          <w:sz w:val="24"/>
          <w:szCs w:val="24"/>
          <w:highlight w:val="yellow"/>
        </w:rPr>
        <w:t>and relentless responsibility, but similar to our stressful careers, the rewards are enormous.  Our boys are miniature versions of us, discovering for the first time everything we take for granted</w:t>
      </w:r>
      <w:r w:rsidR="009E199B" w:rsidRPr="00742C6B">
        <w:rPr>
          <w:rFonts w:ascii="Times New Roman" w:hAnsi="Times New Roman" w:cs="Times New Roman"/>
          <w:sz w:val="24"/>
          <w:szCs w:val="24"/>
          <w:highlight w:val="yellow"/>
        </w:rPr>
        <w:t xml:space="preserve">.  They </w:t>
      </w:r>
      <w:r w:rsidRPr="00742C6B">
        <w:rPr>
          <w:rFonts w:ascii="Times New Roman" w:hAnsi="Times New Roman" w:cs="Times New Roman"/>
          <w:sz w:val="24"/>
          <w:szCs w:val="24"/>
          <w:highlight w:val="yellow"/>
        </w:rPr>
        <w:t>respond to it fully and genuinely, with no filters or inhibitions, no irony or detachment.  They help us stay in the present and in the moment, and allow us to see everything from a new, fresh perspective.  It is the times they get excited about something as simple as the bubble machine they sa</w:t>
      </w:r>
      <w:r w:rsidR="009E199B" w:rsidRPr="00742C6B">
        <w:rPr>
          <w:rFonts w:ascii="Times New Roman" w:hAnsi="Times New Roman" w:cs="Times New Roman"/>
          <w:sz w:val="24"/>
          <w:szCs w:val="24"/>
          <w:highlight w:val="yellow"/>
        </w:rPr>
        <w:t>w</w:t>
      </w:r>
      <w:r w:rsidRPr="00742C6B">
        <w:rPr>
          <w:rFonts w:ascii="Times New Roman" w:hAnsi="Times New Roman" w:cs="Times New Roman"/>
          <w:sz w:val="24"/>
          <w:szCs w:val="24"/>
          <w:highlight w:val="yellow"/>
        </w:rPr>
        <w:t xml:space="preserve"> in the park or the digger truck on the street</w:t>
      </w:r>
      <w:r w:rsidR="009E199B" w:rsidRPr="00742C6B">
        <w:rPr>
          <w:rFonts w:ascii="Times New Roman" w:hAnsi="Times New Roman" w:cs="Times New Roman"/>
          <w:sz w:val="24"/>
          <w:szCs w:val="24"/>
          <w:highlight w:val="yellow"/>
        </w:rPr>
        <w:t xml:space="preserve"> that helps us </w:t>
      </w:r>
      <w:r w:rsidR="0038127F" w:rsidRPr="00742C6B">
        <w:rPr>
          <w:rFonts w:ascii="Times New Roman" w:hAnsi="Times New Roman" w:cs="Times New Roman"/>
          <w:sz w:val="24"/>
          <w:szCs w:val="24"/>
          <w:highlight w:val="yellow"/>
        </w:rPr>
        <w:t xml:space="preserve">to </w:t>
      </w:r>
      <w:r w:rsidR="009E199B" w:rsidRPr="00742C6B">
        <w:rPr>
          <w:rFonts w:ascii="Times New Roman" w:hAnsi="Times New Roman" w:cs="Times New Roman"/>
          <w:sz w:val="24"/>
          <w:szCs w:val="24"/>
          <w:highlight w:val="yellow"/>
        </w:rPr>
        <w:t>realize that every moment is a new adventure.  We love seeing our kid’s eyes light up with each new discover</w:t>
      </w:r>
      <w:r w:rsidR="0038127F" w:rsidRPr="00742C6B">
        <w:rPr>
          <w:rFonts w:ascii="Times New Roman" w:hAnsi="Times New Roman" w:cs="Times New Roman"/>
          <w:sz w:val="24"/>
          <w:szCs w:val="24"/>
          <w:highlight w:val="yellow"/>
        </w:rPr>
        <w:t>y</w:t>
      </w:r>
      <w:r w:rsidR="009E199B" w:rsidRPr="00742C6B">
        <w:rPr>
          <w:rFonts w:ascii="Times New Roman" w:hAnsi="Times New Roman" w:cs="Times New Roman"/>
          <w:sz w:val="24"/>
          <w:szCs w:val="24"/>
          <w:highlight w:val="yellow"/>
        </w:rPr>
        <w:t>.  From realizing they can talk or say a new word, to mastering riding a scooter,</w:t>
      </w:r>
      <w:r w:rsidR="0038127F" w:rsidRPr="00742C6B">
        <w:rPr>
          <w:rFonts w:ascii="Times New Roman" w:hAnsi="Times New Roman" w:cs="Times New Roman"/>
          <w:sz w:val="24"/>
          <w:szCs w:val="24"/>
          <w:highlight w:val="yellow"/>
        </w:rPr>
        <w:t xml:space="preserve"> or</w:t>
      </w:r>
      <w:r w:rsidR="009E199B" w:rsidRPr="00742C6B">
        <w:rPr>
          <w:rFonts w:ascii="Times New Roman" w:hAnsi="Times New Roman" w:cs="Times New Roman"/>
          <w:sz w:val="24"/>
          <w:szCs w:val="24"/>
          <w:highlight w:val="yellow"/>
        </w:rPr>
        <w:t xml:space="preserve"> </w:t>
      </w:r>
      <w:r w:rsidR="0038127F" w:rsidRPr="00742C6B">
        <w:rPr>
          <w:rFonts w:ascii="Times New Roman" w:hAnsi="Times New Roman" w:cs="Times New Roman"/>
          <w:sz w:val="24"/>
          <w:szCs w:val="24"/>
          <w:highlight w:val="yellow"/>
        </w:rPr>
        <w:t>cheering for themselves after they complete the ABC’s</w:t>
      </w:r>
      <w:r w:rsidR="009E199B" w:rsidRPr="00742C6B">
        <w:rPr>
          <w:rFonts w:ascii="Times New Roman" w:hAnsi="Times New Roman" w:cs="Times New Roman"/>
          <w:sz w:val="24"/>
          <w:szCs w:val="24"/>
          <w:highlight w:val="yellow"/>
        </w:rPr>
        <w:t xml:space="preserve">, everything is done with </w:t>
      </w:r>
      <w:r w:rsidR="0038127F" w:rsidRPr="00742C6B">
        <w:rPr>
          <w:rFonts w:ascii="Times New Roman" w:hAnsi="Times New Roman" w:cs="Times New Roman"/>
          <w:sz w:val="24"/>
          <w:szCs w:val="24"/>
          <w:highlight w:val="yellow"/>
        </w:rPr>
        <w:t xml:space="preserve">an innocence and sense of awe.  It is seeing things through their eyes and seeing a part of ourselves in their personalities, but an even better version.   </w:t>
      </w:r>
    </w:p>
    <w:p w:rsidR="00234DA3" w:rsidRPr="00742C6B" w:rsidRDefault="00234DA3" w:rsidP="007B5F37">
      <w:pPr>
        <w:pStyle w:val="NoSpacing"/>
        <w:rPr>
          <w:rFonts w:ascii="Times New Roman" w:hAnsi="Times New Roman" w:cs="Times New Roman"/>
          <w:sz w:val="24"/>
          <w:szCs w:val="24"/>
          <w:highlight w:val="yellow"/>
        </w:rPr>
      </w:pPr>
    </w:p>
    <w:p w:rsidR="006A7A7E" w:rsidRPr="00742C6B" w:rsidRDefault="006A7A7E" w:rsidP="007B5F37">
      <w:pPr>
        <w:pStyle w:val="NoSpacing"/>
        <w:rPr>
          <w:rFonts w:ascii="Times New Roman" w:hAnsi="Times New Roman" w:cs="Times New Roman"/>
          <w:sz w:val="24"/>
          <w:szCs w:val="24"/>
          <w:highlight w:val="yellow"/>
        </w:rPr>
      </w:pPr>
      <w:r w:rsidRPr="00742C6B">
        <w:rPr>
          <w:rFonts w:ascii="Times New Roman" w:hAnsi="Times New Roman" w:cs="Times New Roman"/>
          <w:sz w:val="24"/>
          <w:szCs w:val="24"/>
          <w:highlight w:val="yellow"/>
        </w:rPr>
        <w:t xml:space="preserve">Another aspect of parenting we enjoy is watching them ‘get it’.  Whatever milestone they’re reaching for whether it be their first step or learning to form a sentence, bearing witness to someone you love achieving their </w:t>
      </w:r>
      <w:r w:rsidRPr="00742C6B">
        <w:rPr>
          <w:rFonts w:ascii="Times New Roman" w:hAnsi="Times New Roman" w:cs="Times New Roman"/>
          <w:sz w:val="24"/>
          <w:szCs w:val="24"/>
          <w:highlight w:val="yellow"/>
        </w:rPr>
        <w:lastRenderedPageBreak/>
        <w:t>goal for the first time is seriously special (and inspiring).  Our kids remind us that the possibilities are endless; that life is an unmapped territory ready to be explored.  With their optimism and unspoiled outlook, they give us a daily injection of Carpe Diem we will n</w:t>
      </w:r>
      <w:r w:rsidR="007C2D89" w:rsidRPr="00742C6B">
        <w:rPr>
          <w:rFonts w:ascii="Times New Roman" w:hAnsi="Times New Roman" w:cs="Times New Roman"/>
          <w:sz w:val="24"/>
          <w:szCs w:val="24"/>
          <w:highlight w:val="yellow"/>
        </w:rPr>
        <w:t>ot</w:t>
      </w:r>
      <w:r w:rsidRPr="00742C6B">
        <w:rPr>
          <w:rFonts w:ascii="Times New Roman" w:hAnsi="Times New Roman" w:cs="Times New Roman"/>
          <w:sz w:val="24"/>
          <w:szCs w:val="24"/>
          <w:highlight w:val="yellow"/>
        </w:rPr>
        <w:t xml:space="preserve"> get anywhere else.  </w:t>
      </w:r>
    </w:p>
    <w:p w:rsidR="007C2D89" w:rsidRPr="00742C6B" w:rsidRDefault="007C2D89" w:rsidP="007B5F37">
      <w:pPr>
        <w:pStyle w:val="NoSpacing"/>
        <w:rPr>
          <w:rFonts w:ascii="Times New Roman" w:hAnsi="Times New Roman" w:cs="Times New Roman"/>
          <w:sz w:val="24"/>
          <w:szCs w:val="24"/>
          <w:highlight w:val="yellow"/>
        </w:rPr>
      </w:pPr>
    </w:p>
    <w:p w:rsidR="006A7A7E" w:rsidRDefault="007C2D89" w:rsidP="007B5F37">
      <w:pPr>
        <w:pStyle w:val="NoSpacing"/>
        <w:rPr>
          <w:rFonts w:ascii="Times New Roman" w:hAnsi="Times New Roman" w:cs="Times New Roman"/>
          <w:sz w:val="24"/>
          <w:szCs w:val="24"/>
        </w:rPr>
      </w:pPr>
      <w:r w:rsidRPr="00742C6B">
        <w:rPr>
          <w:rFonts w:ascii="Times New Roman" w:hAnsi="Times New Roman" w:cs="Times New Roman"/>
          <w:sz w:val="24"/>
          <w:szCs w:val="24"/>
          <w:highlight w:val="yellow"/>
        </w:rPr>
        <w:t>Overall we enjoy making memories as a family, whether we are taking the boys on family trips, spending time at the beach, having a picnic in the park or just enjoying some low key time at home.  Our child</w:t>
      </w:r>
      <w:r w:rsidR="005A4C6B" w:rsidRPr="00742C6B">
        <w:rPr>
          <w:rFonts w:ascii="Times New Roman" w:hAnsi="Times New Roman" w:cs="Times New Roman"/>
          <w:sz w:val="24"/>
          <w:szCs w:val="24"/>
          <w:highlight w:val="yellow"/>
        </w:rPr>
        <w:t>ren are young but these are the…</w:t>
      </w:r>
    </w:p>
    <w:p w:rsidR="005A4C6B" w:rsidRDefault="005A4C6B" w:rsidP="007B5F37">
      <w:pPr>
        <w:pStyle w:val="NoSpacing"/>
        <w:rPr>
          <w:rFonts w:ascii="Times New Roman" w:hAnsi="Times New Roman" w:cs="Times New Roman"/>
          <w:sz w:val="24"/>
          <w:szCs w:val="24"/>
        </w:rPr>
      </w:pPr>
    </w:p>
    <w:p w:rsidR="0038127F" w:rsidRDefault="006A7A7E" w:rsidP="007B5F37">
      <w:pPr>
        <w:pStyle w:val="NoSpacing"/>
        <w:rPr>
          <w:rFonts w:ascii="Times New Roman" w:hAnsi="Times New Roman" w:cs="Times New Roman"/>
          <w:sz w:val="24"/>
          <w:szCs w:val="24"/>
        </w:rPr>
      </w:pPr>
      <w:r>
        <w:rPr>
          <w:rFonts w:ascii="Times New Roman" w:hAnsi="Times New Roman" w:cs="Times New Roman"/>
          <w:sz w:val="24"/>
          <w:szCs w:val="24"/>
        </w:rPr>
        <w:t>Other Points – (need help writing)</w:t>
      </w:r>
    </w:p>
    <w:p w:rsidR="006A7A7E" w:rsidRDefault="00DA7E0F"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When we put Camden to bed and he whispers “I love you”</w:t>
      </w:r>
      <w:r w:rsidR="00670874">
        <w:rPr>
          <w:rFonts w:ascii="Times New Roman" w:hAnsi="Times New Roman" w:cs="Times New Roman"/>
          <w:sz w:val="24"/>
          <w:szCs w:val="24"/>
        </w:rPr>
        <w:t xml:space="preserve"> or “2 more minute hugs”, your heart just melts.  </w:t>
      </w:r>
      <w:r w:rsidR="006A7A7E">
        <w:rPr>
          <w:rFonts w:ascii="Times New Roman" w:hAnsi="Times New Roman" w:cs="Times New Roman"/>
          <w:sz w:val="24"/>
          <w:szCs w:val="24"/>
        </w:rPr>
        <w:t>Or the fact that he asks to sit under the cuddle blanket to read a book</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We love his imagination</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The big smile and running hug he gives when you walk in the door</w:t>
      </w:r>
    </w:p>
    <w:p w:rsidR="006A7A7E" w:rsidRDefault="006A7A7E" w:rsidP="006A7A7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The giggle sound when he crack up at himself</w:t>
      </w:r>
    </w:p>
    <w:p w:rsidR="005A4C6B" w:rsidRDefault="006A7A7E" w:rsidP="007B5F37">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w:t>
      </w:r>
      <w:r w:rsidR="00670874">
        <w:rPr>
          <w:rFonts w:ascii="Times New Roman" w:hAnsi="Times New Roman" w:cs="Times New Roman"/>
          <w:sz w:val="24"/>
          <w:szCs w:val="24"/>
        </w:rPr>
        <w:t>hen he is so proud of his “big boy bed”</w:t>
      </w:r>
    </w:p>
    <w:p w:rsidR="00F65B69" w:rsidRPr="005A4C6B" w:rsidRDefault="00F65B69" w:rsidP="007B5F37">
      <w:pPr>
        <w:pStyle w:val="NoSpacing"/>
        <w:numPr>
          <w:ilvl w:val="0"/>
          <w:numId w:val="3"/>
        </w:numPr>
        <w:rPr>
          <w:rFonts w:ascii="Times New Roman" w:hAnsi="Times New Roman" w:cs="Times New Roman"/>
          <w:sz w:val="24"/>
          <w:szCs w:val="24"/>
        </w:rPr>
      </w:pPr>
      <w:r w:rsidRPr="005A4C6B">
        <w:rPr>
          <w:rFonts w:ascii="Times New Roman" w:hAnsi="Times New Roman" w:cs="Times New Roman"/>
          <w:sz w:val="24"/>
          <w:szCs w:val="24"/>
        </w:rPr>
        <w:t xml:space="preserve">When Camden says an unprompted please or </w:t>
      </w:r>
      <w:proofErr w:type="gramStart"/>
      <w:r w:rsidRPr="005A4C6B">
        <w:rPr>
          <w:rFonts w:ascii="Times New Roman" w:hAnsi="Times New Roman" w:cs="Times New Roman"/>
          <w:sz w:val="24"/>
          <w:szCs w:val="24"/>
        </w:rPr>
        <w:t>thank</w:t>
      </w:r>
      <w:proofErr w:type="gramEnd"/>
      <w:r w:rsidRPr="005A4C6B">
        <w:rPr>
          <w:rFonts w:ascii="Times New Roman" w:hAnsi="Times New Roman" w:cs="Times New Roman"/>
          <w:sz w:val="24"/>
          <w:szCs w:val="24"/>
        </w:rPr>
        <w:t xml:space="preserve"> you. </w:t>
      </w:r>
    </w:p>
    <w:p w:rsidR="00F65B69" w:rsidRPr="00CB0B9F" w:rsidRDefault="00F65B69" w:rsidP="007B5F37">
      <w:pPr>
        <w:pStyle w:val="NoSpacing"/>
        <w:rPr>
          <w:rFonts w:ascii="Times New Roman" w:hAnsi="Times New Roman" w:cs="Times New Roman"/>
          <w:sz w:val="24"/>
          <w:szCs w:val="24"/>
        </w:rPr>
      </w:pPr>
    </w:p>
    <w:p w:rsidR="00117D0B" w:rsidRDefault="00117D0B" w:rsidP="007B5F37">
      <w:pPr>
        <w:pStyle w:val="NoSpacing"/>
        <w:rPr>
          <w:rFonts w:ascii="Times New Roman" w:hAnsi="Times New Roman" w:cs="Times New Roman"/>
          <w:sz w:val="24"/>
          <w:szCs w:val="24"/>
        </w:rPr>
      </w:pPr>
    </w:p>
    <w:p w:rsidR="00117D0B" w:rsidRPr="00376BC4" w:rsidRDefault="00117D0B">
      <w:pPr>
        <w:pStyle w:val="NoSpacing"/>
        <w:jc w:val="both"/>
        <w:rPr>
          <w:rFonts w:ascii="Times New Roman" w:hAnsi="Times New Roman" w:cs="Times New Roman"/>
          <w:sz w:val="24"/>
          <w:szCs w:val="24"/>
          <w:highlight w:val="yellow"/>
        </w:rPr>
        <w:pPrChange w:id="27" w:author="Moolani, Dana" w:date="2016-09-12T11:31:00Z">
          <w:pPr>
            <w:pStyle w:val="NoSpacing"/>
          </w:pPr>
        </w:pPrChange>
      </w:pPr>
      <w:r w:rsidRPr="00376BC4">
        <w:rPr>
          <w:rFonts w:ascii="Times New Roman" w:hAnsi="Times New Roman" w:cs="Times New Roman"/>
          <w:sz w:val="24"/>
          <w:szCs w:val="24"/>
          <w:highlight w:val="yellow"/>
        </w:rPr>
        <w:t>T</w:t>
      </w:r>
      <w:r w:rsidR="00254B48" w:rsidRPr="00376BC4">
        <w:rPr>
          <w:rFonts w:ascii="Times New Roman" w:hAnsi="Times New Roman" w:cs="Times New Roman"/>
          <w:sz w:val="24"/>
          <w:szCs w:val="24"/>
          <w:highlight w:val="yellow"/>
        </w:rPr>
        <w:t>he all-consuming love for our kids is what creates the</w:t>
      </w:r>
      <w:r w:rsidR="00620B1D">
        <w:rPr>
          <w:rFonts w:ascii="Times New Roman" w:hAnsi="Times New Roman" w:cs="Times New Roman"/>
          <w:sz w:val="24"/>
          <w:szCs w:val="24"/>
          <w:highlight w:val="yellow"/>
        </w:rPr>
        <w:t xml:space="preserve"> </w:t>
      </w:r>
      <w:r w:rsidR="00254B48" w:rsidRPr="00376BC4">
        <w:rPr>
          <w:rFonts w:ascii="Times New Roman" w:hAnsi="Times New Roman" w:cs="Times New Roman"/>
          <w:sz w:val="24"/>
          <w:szCs w:val="24"/>
          <w:highlight w:val="yellow"/>
        </w:rPr>
        <w:t xml:space="preserve">challenges of parenting, yet makes it all worthwhile.  We worry about </w:t>
      </w:r>
      <w:r w:rsidR="00620B1D">
        <w:rPr>
          <w:rFonts w:ascii="Times New Roman" w:hAnsi="Times New Roman" w:cs="Times New Roman"/>
          <w:sz w:val="24"/>
          <w:szCs w:val="24"/>
          <w:highlight w:val="yellow"/>
        </w:rPr>
        <w:t>our kids</w:t>
      </w:r>
      <w:r w:rsidR="00254B48" w:rsidRPr="00376BC4">
        <w:rPr>
          <w:rFonts w:ascii="Times New Roman" w:hAnsi="Times New Roman" w:cs="Times New Roman"/>
          <w:sz w:val="24"/>
          <w:szCs w:val="24"/>
          <w:highlight w:val="yellow"/>
        </w:rPr>
        <w:t>, try to figure out what’</w:t>
      </w:r>
      <w:r w:rsidR="00E05FD1" w:rsidRPr="00376BC4">
        <w:rPr>
          <w:rFonts w:ascii="Times New Roman" w:hAnsi="Times New Roman" w:cs="Times New Roman"/>
          <w:sz w:val="24"/>
          <w:szCs w:val="24"/>
          <w:highlight w:val="yellow"/>
        </w:rPr>
        <w:t>s best for them, and constantly focus on keeping</w:t>
      </w:r>
      <w:r w:rsidR="00254B48" w:rsidRPr="00376BC4">
        <w:rPr>
          <w:rFonts w:ascii="Times New Roman" w:hAnsi="Times New Roman" w:cs="Times New Roman"/>
          <w:sz w:val="24"/>
          <w:szCs w:val="24"/>
          <w:highlight w:val="yellow"/>
        </w:rPr>
        <w:t xml:space="preserve"> them healthy and safe.</w:t>
      </w:r>
      <w:r w:rsidR="00B64D2A" w:rsidRPr="00376BC4">
        <w:rPr>
          <w:rFonts w:ascii="Times New Roman" w:hAnsi="Times New Roman" w:cs="Times New Roman"/>
          <w:sz w:val="24"/>
          <w:szCs w:val="24"/>
          <w:highlight w:val="yellow"/>
        </w:rPr>
        <w:t xml:space="preserve">  </w:t>
      </w:r>
      <w:r w:rsidR="00E05FD1" w:rsidRPr="00376BC4">
        <w:rPr>
          <w:rFonts w:ascii="Times New Roman" w:hAnsi="Times New Roman" w:cs="Times New Roman"/>
          <w:sz w:val="24"/>
          <w:szCs w:val="24"/>
          <w:highlight w:val="yellow"/>
        </w:rPr>
        <w:t xml:space="preserve">Although Camden communicates </w:t>
      </w:r>
      <w:r w:rsidR="00620B1D">
        <w:rPr>
          <w:rFonts w:ascii="Times New Roman" w:hAnsi="Times New Roman" w:cs="Times New Roman"/>
          <w:sz w:val="24"/>
          <w:szCs w:val="24"/>
          <w:highlight w:val="yellow"/>
        </w:rPr>
        <w:t xml:space="preserve">well and is able to generally express his ideas, wants and needs, </w:t>
      </w:r>
      <w:r w:rsidR="00E05FD1" w:rsidRPr="00376BC4">
        <w:rPr>
          <w:rFonts w:ascii="Times New Roman" w:hAnsi="Times New Roman" w:cs="Times New Roman"/>
          <w:sz w:val="24"/>
          <w:szCs w:val="24"/>
          <w:highlight w:val="yellow"/>
        </w:rPr>
        <w:t xml:space="preserve">he is still learning to cope with strong feelings.  We look forward to him attending nursery school where he will develop even better language skills and have more experience </w:t>
      </w:r>
      <w:r w:rsidR="00620B1D">
        <w:rPr>
          <w:rFonts w:ascii="Times New Roman" w:hAnsi="Times New Roman" w:cs="Times New Roman"/>
          <w:sz w:val="24"/>
          <w:szCs w:val="24"/>
          <w:highlight w:val="yellow"/>
        </w:rPr>
        <w:t xml:space="preserve">working with </w:t>
      </w:r>
      <w:r w:rsidR="00E05FD1" w:rsidRPr="00376BC4">
        <w:rPr>
          <w:rFonts w:ascii="Times New Roman" w:hAnsi="Times New Roman" w:cs="Times New Roman"/>
          <w:sz w:val="24"/>
          <w:szCs w:val="24"/>
          <w:highlight w:val="yellow"/>
        </w:rPr>
        <w:t>his peers, handling disappointment and following rules.  He is bright and happy but like most toddlers, life with him is a roller-coaster ride.  He is persistent, assertive, charismatic, perceptive, tenderhearted and analytical which are wonderful tra</w:t>
      </w:r>
      <w:r w:rsidRPr="00376BC4">
        <w:rPr>
          <w:rFonts w:ascii="Times New Roman" w:hAnsi="Times New Roman" w:cs="Times New Roman"/>
          <w:sz w:val="24"/>
          <w:szCs w:val="24"/>
          <w:highlight w:val="yellow"/>
        </w:rPr>
        <w:t>its</w:t>
      </w:r>
      <w:r w:rsidR="00E05FD1" w:rsidRPr="00376BC4">
        <w:rPr>
          <w:rFonts w:ascii="Times New Roman" w:hAnsi="Times New Roman" w:cs="Times New Roman"/>
          <w:sz w:val="24"/>
          <w:szCs w:val="24"/>
          <w:highlight w:val="yellow"/>
        </w:rPr>
        <w:t xml:space="preserve"> he will carry with him to adulthood.  </w:t>
      </w:r>
      <w:r w:rsidR="00620B1D">
        <w:rPr>
          <w:rFonts w:ascii="Times New Roman" w:hAnsi="Times New Roman" w:cs="Times New Roman"/>
          <w:sz w:val="24"/>
          <w:szCs w:val="24"/>
          <w:highlight w:val="yellow"/>
        </w:rPr>
        <w:t xml:space="preserve">He is realizing that he is a separate individual from us which means that he is driven to assert himself, communicate his likes and dislikes and acts independently (as much as he can).  These changes cause a </w:t>
      </w:r>
      <w:r w:rsidR="00E05FD1" w:rsidRPr="00376BC4">
        <w:rPr>
          <w:rFonts w:ascii="Times New Roman" w:hAnsi="Times New Roman" w:cs="Times New Roman"/>
          <w:sz w:val="24"/>
          <w:szCs w:val="24"/>
          <w:highlight w:val="yellow"/>
        </w:rPr>
        <w:t>mix of worry, and</w:t>
      </w:r>
      <w:r w:rsidR="006144A9">
        <w:rPr>
          <w:rFonts w:ascii="Times New Roman" w:hAnsi="Times New Roman" w:cs="Times New Roman"/>
          <w:sz w:val="24"/>
          <w:szCs w:val="24"/>
          <w:highlight w:val="yellow"/>
        </w:rPr>
        <w:t xml:space="preserve"> sometimes,</w:t>
      </w:r>
      <w:r w:rsidR="00E05FD1" w:rsidRPr="00376BC4">
        <w:rPr>
          <w:rFonts w:ascii="Times New Roman" w:hAnsi="Times New Roman" w:cs="Times New Roman"/>
          <w:sz w:val="24"/>
          <w:szCs w:val="24"/>
          <w:highlight w:val="yellow"/>
        </w:rPr>
        <w:t xml:space="preserve"> frustration.    </w:t>
      </w:r>
    </w:p>
    <w:p w:rsidR="00117D0B" w:rsidRDefault="00117D0B" w:rsidP="008173AF">
      <w:pPr>
        <w:pStyle w:val="NoSpacing"/>
        <w:jc w:val="both"/>
        <w:rPr>
          <w:rFonts w:ascii="Times New Roman" w:hAnsi="Times New Roman" w:cs="Times New Roman"/>
          <w:sz w:val="24"/>
          <w:szCs w:val="24"/>
          <w:highlight w:val="yellow"/>
        </w:rPr>
      </w:pPr>
    </w:p>
    <w:p w:rsidR="008173AF" w:rsidRDefault="008173AF" w:rsidP="008173AF">
      <w:pPr>
        <w:pStyle w:val="NoSpacing"/>
        <w:jc w:val="both"/>
        <w:rPr>
          <w:rFonts w:ascii="Times New Roman" w:hAnsi="Times New Roman" w:cs="Times New Roman"/>
          <w:sz w:val="24"/>
          <w:szCs w:val="24"/>
          <w:highlight w:val="yellow"/>
        </w:rPr>
      </w:pPr>
    </w:p>
    <w:p w:rsidR="008173AF" w:rsidRDefault="008173AF" w:rsidP="008173AF">
      <w:pPr>
        <w:pStyle w:val="NoSpacing"/>
        <w:jc w:val="both"/>
        <w:rPr>
          <w:rFonts w:ascii="Times New Roman" w:hAnsi="Times New Roman" w:cs="Times New Roman"/>
          <w:sz w:val="24"/>
          <w:szCs w:val="24"/>
          <w:highlight w:val="yellow"/>
        </w:rPr>
        <w:pPrChange w:id="28" w:author="Moolani, Dana" w:date="2016-09-12T11:31:00Z">
          <w:pPr>
            <w:pStyle w:val="NoSpacing"/>
          </w:pPr>
        </w:pPrChange>
      </w:pPr>
      <w:r w:rsidRPr="00376BC4">
        <w:rPr>
          <w:rFonts w:ascii="Times New Roman" w:hAnsi="Times New Roman" w:cs="Times New Roman"/>
          <w:sz w:val="24"/>
          <w:szCs w:val="24"/>
          <w:highlight w:val="yellow"/>
        </w:rPr>
        <w:t>We</w:t>
      </w:r>
      <w:r>
        <w:rPr>
          <w:rFonts w:ascii="Times New Roman" w:hAnsi="Times New Roman" w:cs="Times New Roman"/>
          <w:sz w:val="24"/>
          <w:szCs w:val="24"/>
          <w:highlight w:val="yellow"/>
        </w:rPr>
        <w:t xml:space="preserve"> will</w:t>
      </w:r>
      <w:r w:rsidRPr="00376BC4">
        <w:rPr>
          <w:rFonts w:ascii="Times New Roman" w:hAnsi="Times New Roman" w:cs="Times New Roman"/>
          <w:sz w:val="24"/>
          <w:szCs w:val="24"/>
          <w:highlight w:val="yellow"/>
        </w:rPr>
        <w:t xml:space="preserve"> never forget how Camden reacted when he was brought to the hospital to meet his baby brother, Chase.  He was only 18 months old and was not able to fully comprehend the concept of a sibling.  He saw the baby lying on me and immediately climbed up the bed to jump in my arms.  I scooped him up and held him tight and then showed him his baby brother.  The next thing we heard was “no Chase”.  At that moment it became clear.  Navigating life with two kids under two was going to be tricky.  That is not to say it isn’t amazing too.  There has been nothing more heartwarming over the past 6 months than seeing Camden fall in love with Chase and, though he is still in diapers himself, he has taken on the role of big brother and protector.  Every morning he pops up </w:t>
      </w:r>
      <w:r>
        <w:rPr>
          <w:rFonts w:ascii="Times New Roman" w:hAnsi="Times New Roman" w:cs="Times New Roman"/>
          <w:sz w:val="24"/>
          <w:szCs w:val="24"/>
          <w:highlight w:val="yellow"/>
        </w:rPr>
        <w:t xml:space="preserve">out of </w:t>
      </w:r>
      <w:r w:rsidRPr="00376BC4">
        <w:rPr>
          <w:rFonts w:ascii="Times New Roman" w:hAnsi="Times New Roman" w:cs="Times New Roman"/>
          <w:sz w:val="24"/>
          <w:szCs w:val="24"/>
          <w:highlight w:val="yellow"/>
        </w:rPr>
        <w:t xml:space="preserve">his bed, leans over the side and says “good morning </w:t>
      </w:r>
      <w:proofErr w:type="spellStart"/>
      <w:r w:rsidRPr="00376BC4">
        <w:rPr>
          <w:rFonts w:ascii="Times New Roman" w:hAnsi="Times New Roman" w:cs="Times New Roman"/>
          <w:sz w:val="24"/>
          <w:szCs w:val="24"/>
          <w:highlight w:val="yellow"/>
        </w:rPr>
        <w:t>Chasey</w:t>
      </w:r>
      <w:proofErr w:type="spellEnd"/>
      <w:r>
        <w:rPr>
          <w:rFonts w:ascii="Times New Roman" w:hAnsi="Times New Roman" w:cs="Times New Roman"/>
          <w:sz w:val="24"/>
          <w:szCs w:val="24"/>
          <w:highlight w:val="yellow"/>
        </w:rPr>
        <w:t xml:space="preserve">”.  </w:t>
      </w:r>
    </w:p>
    <w:p w:rsidR="008173AF" w:rsidRPr="00376BC4" w:rsidRDefault="008173AF">
      <w:pPr>
        <w:pStyle w:val="NoSpacing"/>
        <w:jc w:val="both"/>
        <w:rPr>
          <w:rFonts w:ascii="Times New Roman" w:hAnsi="Times New Roman" w:cs="Times New Roman"/>
          <w:sz w:val="24"/>
          <w:szCs w:val="24"/>
          <w:highlight w:val="yellow"/>
        </w:rPr>
        <w:pPrChange w:id="29" w:author="Moolani, Dana" w:date="2016-09-12T11:31:00Z">
          <w:pPr>
            <w:pStyle w:val="NoSpacing"/>
          </w:pPr>
        </w:pPrChange>
      </w:pPr>
    </w:p>
    <w:p w:rsidR="006144A9" w:rsidRDefault="006144A9" w:rsidP="006144A9">
      <w:pPr>
        <w:pStyle w:val="NoSpacing"/>
        <w:jc w:val="both"/>
        <w:rPr>
          <w:rFonts w:ascii="Times New Roman" w:hAnsi="Times New Roman" w:cs="Times New Roman"/>
          <w:sz w:val="24"/>
          <w:szCs w:val="24"/>
          <w:highlight w:val="yellow"/>
        </w:rPr>
      </w:pPr>
    </w:p>
    <w:p w:rsidR="00E05FD1" w:rsidRPr="00254B48" w:rsidRDefault="006144A9" w:rsidP="006144A9">
      <w:pPr>
        <w:pStyle w:val="NoSpacing"/>
        <w:jc w:val="both"/>
        <w:rPr>
          <w:rFonts w:ascii="Times New Roman" w:hAnsi="Times New Roman" w:cs="Times New Roman"/>
          <w:sz w:val="24"/>
          <w:szCs w:val="24"/>
        </w:rPr>
      </w:pPr>
      <w:r>
        <w:rPr>
          <w:rFonts w:ascii="Times New Roman" w:hAnsi="Times New Roman" w:cs="Times New Roman"/>
          <w:sz w:val="24"/>
          <w:szCs w:val="24"/>
          <w:highlight w:val="yellow"/>
        </w:rPr>
        <w:t xml:space="preserve">Despite </w:t>
      </w:r>
      <w:r w:rsidR="007D3D91">
        <w:rPr>
          <w:rFonts w:ascii="Times New Roman" w:hAnsi="Times New Roman" w:cs="Times New Roman"/>
          <w:sz w:val="24"/>
          <w:szCs w:val="24"/>
          <w:highlight w:val="yellow"/>
        </w:rPr>
        <w:t xml:space="preserve">the challenges of being a parent, we experience times of fulfillment that are hard to beat.  It is the little moments of parenting, </w:t>
      </w:r>
      <w:r w:rsidR="00E05FD1" w:rsidRPr="00376BC4">
        <w:rPr>
          <w:rFonts w:ascii="Times New Roman" w:hAnsi="Times New Roman" w:cs="Times New Roman"/>
          <w:sz w:val="24"/>
          <w:szCs w:val="24"/>
          <w:highlight w:val="yellow"/>
        </w:rPr>
        <w:t>like when Camden says “</w:t>
      </w:r>
      <w:proofErr w:type="spellStart"/>
      <w:r w:rsidR="00E05FD1" w:rsidRPr="00376BC4">
        <w:rPr>
          <w:rFonts w:ascii="Times New Roman" w:hAnsi="Times New Roman" w:cs="Times New Roman"/>
          <w:sz w:val="24"/>
          <w:szCs w:val="24"/>
          <w:highlight w:val="yellow"/>
        </w:rPr>
        <w:t>danana</w:t>
      </w:r>
      <w:proofErr w:type="spellEnd"/>
      <w:r w:rsidR="00E05FD1" w:rsidRPr="00376BC4">
        <w:rPr>
          <w:rFonts w:ascii="Times New Roman" w:hAnsi="Times New Roman" w:cs="Times New Roman"/>
          <w:sz w:val="24"/>
          <w:szCs w:val="24"/>
          <w:highlight w:val="yellow"/>
        </w:rPr>
        <w:t>” when he means banana or when he starts dancing around the living room the second he hears music.  These little things have made the difference and paying attention to them has had a big impact on us as parents.</w:t>
      </w:r>
      <w:r w:rsidR="00E05FD1">
        <w:rPr>
          <w:rFonts w:ascii="Times New Roman" w:hAnsi="Times New Roman" w:cs="Times New Roman"/>
          <w:sz w:val="24"/>
          <w:szCs w:val="24"/>
        </w:rPr>
        <w:t xml:space="preserve">  </w:t>
      </w:r>
    </w:p>
    <w:p w:rsidR="00254B48" w:rsidRPr="00AE04DD" w:rsidRDefault="00254B48" w:rsidP="007B5F37">
      <w:pPr>
        <w:pStyle w:val="NoSpacing"/>
        <w:rPr>
          <w:rFonts w:ascii="Times New Roman" w:hAnsi="Times New Roman" w:cs="Times New Roman"/>
          <w:sz w:val="24"/>
          <w:szCs w:val="24"/>
        </w:rPr>
      </w:pPr>
    </w:p>
    <w:p w:rsidR="007B5F37" w:rsidRDefault="007B5F37" w:rsidP="006476A3">
      <w:pPr>
        <w:pStyle w:val="NoSpacing"/>
        <w:rPr>
          <w:rFonts w:ascii="Times New Roman" w:hAnsi="Times New Roman" w:cs="Times New Roman"/>
          <w:sz w:val="24"/>
          <w:szCs w:val="24"/>
        </w:rPr>
      </w:pPr>
    </w:p>
    <w:p w:rsidR="007B5F37" w:rsidRPr="005C382A" w:rsidRDefault="007B5F37" w:rsidP="006476A3">
      <w:pPr>
        <w:pStyle w:val="NoSpacing"/>
        <w:rPr>
          <w:rFonts w:ascii="Times New Roman" w:hAnsi="Times New Roman" w:cs="Times New Roman"/>
          <w:sz w:val="24"/>
          <w:szCs w:val="24"/>
        </w:rPr>
      </w:pP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i/>
          <w:sz w:val="24"/>
          <w:szCs w:val="24"/>
        </w:rPr>
        <w:t>What language other than English is regularly spoken at home?</w:t>
      </w:r>
    </w:p>
    <w:p w:rsidR="006476A3" w:rsidRPr="00AE04DD" w:rsidRDefault="006476A3" w:rsidP="006476A3">
      <w:pPr>
        <w:pStyle w:val="NoSpacing"/>
        <w:rPr>
          <w:rFonts w:ascii="Times New Roman" w:hAnsi="Times New Roman" w:cs="Times New Roman"/>
          <w:sz w:val="24"/>
          <w:szCs w:val="24"/>
        </w:rPr>
      </w:pPr>
      <w:r w:rsidRPr="00AE04DD">
        <w:rPr>
          <w:rFonts w:ascii="Times New Roman" w:hAnsi="Times New Roman" w:cs="Times New Roman"/>
          <w:sz w:val="24"/>
          <w:szCs w:val="24"/>
        </w:rPr>
        <w:t>Camden’s caregivers predominantly speak French to him during the day</w:t>
      </w:r>
      <w:r>
        <w:rPr>
          <w:rFonts w:ascii="Times New Roman" w:hAnsi="Times New Roman" w:cs="Times New Roman"/>
          <w:sz w:val="24"/>
          <w:szCs w:val="24"/>
        </w:rPr>
        <w:t xml:space="preserve"> whereas his parents speak exclusively English with him</w:t>
      </w:r>
      <w:r w:rsidRPr="00AE04DD">
        <w:rPr>
          <w:rFonts w:ascii="Times New Roman" w:hAnsi="Times New Roman" w:cs="Times New Roman"/>
          <w:sz w:val="24"/>
          <w:szCs w:val="24"/>
        </w:rPr>
        <w:t xml:space="preserve">. From time to time, </w:t>
      </w:r>
      <w:r>
        <w:rPr>
          <w:rFonts w:ascii="Times New Roman" w:hAnsi="Times New Roman" w:cs="Times New Roman"/>
          <w:sz w:val="24"/>
          <w:szCs w:val="24"/>
        </w:rPr>
        <w:t>Camden will</w:t>
      </w:r>
      <w:r w:rsidRPr="00AE04DD">
        <w:rPr>
          <w:rFonts w:ascii="Times New Roman" w:hAnsi="Times New Roman" w:cs="Times New Roman"/>
          <w:sz w:val="24"/>
          <w:szCs w:val="24"/>
        </w:rPr>
        <w:t xml:space="preserve"> interchange the words in conversation or </w:t>
      </w:r>
      <w:r>
        <w:rPr>
          <w:rFonts w:ascii="Times New Roman" w:hAnsi="Times New Roman" w:cs="Times New Roman"/>
          <w:sz w:val="24"/>
          <w:szCs w:val="24"/>
        </w:rPr>
        <w:t xml:space="preserve">use both the </w:t>
      </w:r>
      <w:r w:rsidRPr="00AE04DD">
        <w:rPr>
          <w:rFonts w:ascii="Times New Roman" w:hAnsi="Times New Roman" w:cs="Times New Roman"/>
          <w:sz w:val="24"/>
          <w:szCs w:val="24"/>
        </w:rPr>
        <w:t xml:space="preserve">English and French </w:t>
      </w:r>
      <w:r>
        <w:rPr>
          <w:rFonts w:ascii="Times New Roman" w:hAnsi="Times New Roman" w:cs="Times New Roman"/>
          <w:sz w:val="24"/>
          <w:szCs w:val="24"/>
        </w:rPr>
        <w:t xml:space="preserve">word when he is trying to communicate. For example, when someone is cooking he will </w:t>
      </w:r>
      <w:r>
        <w:rPr>
          <w:rFonts w:ascii="Times New Roman" w:hAnsi="Times New Roman" w:cs="Times New Roman"/>
          <w:sz w:val="24"/>
          <w:szCs w:val="24"/>
        </w:rPr>
        <w:lastRenderedPageBreak/>
        <w:t xml:space="preserve">usually say “the oven is very </w:t>
      </w:r>
      <w:proofErr w:type="spellStart"/>
      <w:r>
        <w:rPr>
          <w:rFonts w:ascii="Times New Roman" w:hAnsi="Times New Roman" w:cs="Times New Roman"/>
          <w:sz w:val="24"/>
          <w:szCs w:val="24"/>
        </w:rPr>
        <w:t>chaud</w:t>
      </w:r>
      <w:proofErr w:type="spellEnd"/>
      <w:r>
        <w:rPr>
          <w:rFonts w:ascii="Times New Roman" w:hAnsi="Times New Roman" w:cs="Times New Roman"/>
          <w:sz w:val="24"/>
          <w:szCs w:val="24"/>
        </w:rPr>
        <w:t xml:space="preserve">, very hot, </w:t>
      </w:r>
      <w:proofErr w:type="spellStart"/>
      <w:r>
        <w:rPr>
          <w:rFonts w:ascii="Times New Roman" w:hAnsi="Times New Roman" w:cs="Times New Roman"/>
          <w:sz w:val="24"/>
          <w:szCs w:val="24"/>
        </w:rPr>
        <w:t>très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chaud</w:t>
      </w:r>
      <w:proofErr w:type="spellEnd"/>
      <w:r>
        <w:rPr>
          <w:rFonts w:ascii="Times New Roman" w:hAnsi="Times New Roman" w:cs="Times New Roman"/>
          <w:sz w:val="24"/>
          <w:szCs w:val="24"/>
        </w:rPr>
        <w:t xml:space="preserve">” or when someone leaves the house he will say “Bye, au revoir!”. </w:t>
      </w:r>
    </w:p>
    <w:p w:rsidR="00AA18E4" w:rsidRDefault="00AA18E4" w:rsidP="00AA18E4">
      <w:pPr>
        <w:pStyle w:val="NoSpacing"/>
        <w:rPr>
          <w:rFonts w:ascii="Times New Roman" w:hAnsi="Times New Roman" w:cs="Times New Roman"/>
          <w:i/>
          <w:sz w:val="24"/>
          <w:szCs w:val="24"/>
          <w:highlight w:val="yellow"/>
        </w:rPr>
      </w:pPr>
      <w:r w:rsidRPr="00DC45E4">
        <w:rPr>
          <w:rFonts w:ascii="Times New Roman" w:hAnsi="Times New Roman" w:cs="Times New Roman"/>
          <w:i/>
          <w:sz w:val="24"/>
          <w:szCs w:val="24"/>
          <w:highlight w:val="yellow"/>
        </w:rPr>
        <w:t>Please share a brief anecdote that tells u</w:t>
      </w:r>
      <w:r>
        <w:rPr>
          <w:rFonts w:ascii="Times New Roman" w:hAnsi="Times New Roman" w:cs="Times New Roman"/>
          <w:i/>
          <w:sz w:val="24"/>
          <w:szCs w:val="24"/>
          <w:highlight w:val="yellow"/>
        </w:rPr>
        <w:t>s something about your family</w:t>
      </w:r>
    </w:p>
    <w:p w:rsidR="00AA18E4" w:rsidRDefault="00AA18E4" w:rsidP="00AA18E4">
      <w:pPr>
        <w:pStyle w:val="NoSpacing"/>
        <w:rPr>
          <w:rFonts w:ascii="Times New Roman" w:hAnsi="Times New Roman" w:cs="Times New Roman"/>
          <w:i/>
          <w:sz w:val="24"/>
          <w:szCs w:val="24"/>
          <w:highlight w:val="yellow"/>
        </w:rPr>
      </w:pPr>
    </w:p>
    <w:p w:rsidR="00AA18E4" w:rsidRPr="00B85061" w:rsidRDefault="00AA18E4" w:rsidP="00AA18E4">
      <w:pPr>
        <w:pStyle w:val="NoSpacing"/>
        <w:rPr>
          <w:rFonts w:ascii="Times New Roman" w:hAnsi="Times New Roman" w:cs="Times New Roman"/>
          <w:sz w:val="24"/>
          <w:szCs w:val="24"/>
          <w:highlight w:val="yellow"/>
        </w:rPr>
      </w:pPr>
      <w:r w:rsidRPr="00B85061">
        <w:rPr>
          <w:rFonts w:ascii="Times New Roman" w:hAnsi="Times New Roman" w:cs="Times New Roman"/>
          <w:sz w:val="24"/>
          <w:szCs w:val="24"/>
          <w:highlight w:val="yellow"/>
        </w:rPr>
        <w:t xml:space="preserve">Like many families, my </w:t>
      </w:r>
      <w:r w:rsidRPr="00B85061">
        <w:rPr>
          <w:rFonts w:ascii="Times New Roman" w:hAnsi="Times New Roman" w:cs="Times New Roman"/>
          <w:sz w:val="24"/>
          <w:szCs w:val="24"/>
          <w:highlight w:val="yellow"/>
        </w:rPr>
        <w:t>husband and I</w:t>
      </w:r>
      <w:r w:rsidRPr="00B85061">
        <w:rPr>
          <w:rFonts w:ascii="Times New Roman" w:hAnsi="Times New Roman" w:cs="Times New Roman"/>
          <w:sz w:val="24"/>
          <w:szCs w:val="24"/>
          <w:highlight w:val="yellow"/>
        </w:rPr>
        <w:t xml:space="preserve"> are both full-time working parents. This means our mornings are full of showers, getting dressed, </w:t>
      </w:r>
      <w:r w:rsidRPr="00B85061">
        <w:rPr>
          <w:rFonts w:ascii="Times New Roman" w:hAnsi="Times New Roman" w:cs="Times New Roman"/>
          <w:sz w:val="24"/>
          <w:szCs w:val="24"/>
          <w:highlight w:val="yellow"/>
        </w:rPr>
        <w:t>making breakfast</w:t>
      </w:r>
      <w:r w:rsidRPr="00B85061">
        <w:rPr>
          <w:rFonts w:ascii="Times New Roman" w:hAnsi="Times New Roman" w:cs="Times New Roman"/>
          <w:sz w:val="24"/>
          <w:szCs w:val="24"/>
          <w:highlight w:val="yellow"/>
        </w:rPr>
        <w:t xml:space="preserve">, changing diapers, dressing a very energetic toddler, and trying to get out the door — all before </w:t>
      </w:r>
      <w:r w:rsidRPr="00B85061">
        <w:rPr>
          <w:rFonts w:ascii="Times New Roman" w:hAnsi="Times New Roman" w:cs="Times New Roman"/>
          <w:sz w:val="24"/>
          <w:szCs w:val="24"/>
          <w:highlight w:val="yellow"/>
        </w:rPr>
        <w:t>8</w:t>
      </w:r>
      <w:r w:rsidRPr="00B85061">
        <w:rPr>
          <w:rFonts w:ascii="Times New Roman" w:hAnsi="Times New Roman" w:cs="Times New Roman"/>
          <w:sz w:val="24"/>
          <w:szCs w:val="24"/>
          <w:highlight w:val="yellow"/>
        </w:rPr>
        <w:t>:30 am.</w:t>
      </w:r>
      <w:r w:rsidRPr="00B85061">
        <w:rPr>
          <w:rFonts w:ascii="Times New Roman" w:hAnsi="Times New Roman" w:cs="Times New Roman"/>
          <w:sz w:val="24"/>
          <w:szCs w:val="24"/>
          <w:highlight w:val="yellow"/>
        </w:rPr>
        <w:t xml:space="preserve">  Therefore, in this fast-paced 24-hour-a-day world we live in, our family takes a quick ‘time out’ around bedtime, when everything just stops.  </w:t>
      </w:r>
      <w:r w:rsidRPr="00B85061">
        <w:rPr>
          <w:rFonts w:ascii="Times New Roman" w:hAnsi="Times New Roman" w:cs="Times New Roman"/>
          <w:sz w:val="24"/>
          <w:szCs w:val="24"/>
          <w:highlight w:val="yellow"/>
        </w:rPr>
        <w:t xml:space="preserve">During this time, we talk with </w:t>
      </w:r>
      <w:r w:rsidRPr="00B85061">
        <w:rPr>
          <w:rFonts w:ascii="Times New Roman" w:hAnsi="Times New Roman" w:cs="Times New Roman"/>
          <w:sz w:val="24"/>
          <w:szCs w:val="24"/>
          <w:highlight w:val="yellow"/>
        </w:rPr>
        <w:t>Camden</w:t>
      </w:r>
      <w:r w:rsidRPr="00B85061">
        <w:rPr>
          <w:rFonts w:ascii="Times New Roman" w:hAnsi="Times New Roman" w:cs="Times New Roman"/>
          <w:sz w:val="24"/>
          <w:szCs w:val="24"/>
          <w:highlight w:val="yellow"/>
        </w:rPr>
        <w:t xml:space="preserve"> about his day, read stories, and sing songs. </w:t>
      </w:r>
      <w:r w:rsidRPr="00B85061">
        <w:rPr>
          <w:rFonts w:ascii="Times New Roman" w:hAnsi="Times New Roman" w:cs="Times New Roman"/>
          <w:sz w:val="24"/>
          <w:szCs w:val="24"/>
          <w:highlight w:val="yellow"/>
        </w:rPr>
        <w:t xml:space="preserve">As part of this routine my husband started a dance party and we ____go to club CPM (Camden Parker Moolani), where Daddy puts on fun music and everyone dances and acts silly.  </w:t>
      </w:r>
      <w:r w:rsidRPr="00B85061">
        <w:rPr>
          <w:rFonts w:ascii="Times New Roman" w:hAnsi="Times New Roman" w:cs="Times New Roman"/>
          <w:sz w:val="24"/>
          <w:szCs w:val="24"/>
          <w:highlight w:val="yellow"/>
        </w:rPr>
        <w:t xml:space="preserve"> Now, </w:t>
      </w:r>
      <w:r w:rsidRPr="00B85061">
        <w:rPr>
          <w:rFonts w:ascii="Times New Roman" w:hAnsi="Times New Roman" w:cs="Times New Roman"/>
          <w:sz w:val="24"/>
          <w:szCs w:val="24"/>
          <w:highlight w:val="yellow"/>
        </w:rPr>
        <w:t>we might look ridiculous from the outside looking in but these are fun, wonderful moments for our family.  Once the ‘club’ shuts down Camden requests ‘mommy hugs’ and wants to sing and cuddle to wind down.  T</w:t>
      </w:r>
      <w:r w:rsidRPr="00B85061">
        <w:rPr>
          <w:rFonts w:ascii="Times New Roman" w:hAnsi="Times New Roman" w:cs="Times New Roman"/>
          <w:sz w:val="24"/>
          <w:szCs w:val="24"/>
          <w:highlight w:val="yellow"/>
        </w:rPr>
        <w:t>his time</w:t>
      </w:r>
      <w:r w:rsidRPr="00B85061">
        <w:rPr>
          <w:rFonts w:ascii="Times New Roman" w:hAnsi="Times New Roman" w:cs="Times New Roman"/>
          <w:sz w:val="24"/>
          <w:szCs w:val="24"/>
          <w:highlight w:val="yellow"/>
        </w:rPr>
        <w:t xml:space="preserve"> is special, as it</w:t>
      </w:r>
      <w:r w:rsidRPr="00B85061">
        <w:rPr>
          <w:rFonts w:ascii="Times New Roman" w:hAnsi="Times New Roman" w:cs="Times New Roman"/>
          <w:sz w:val="24"/>
          <w:szCs w:val="24"/>
          <w:highlight w:val="yellow"/>
        </w:rPr>
        <w:t xml:space="preserve"> is devoid of cell phones, </w:t>
      </w:r>
      <w:proofErr w:type="spellStart"/>
      <w:r w:rsidR="00B85061" w:rsidRPr="00B85061">
        <w:rPr>
          <w:rFonts w:ascii="Times New Roman" w:hAnsi="Times New Roman" w:cs="Times New Roman"/>
          <w:sz w:val="24"/>
          <w:szCs w:val="24"/>
          <w:highlight w:val="yellow"/>
        </w:rPr>
        <w:t>ipads</w:t>
      </w:r>
      <w:proofErr w:type="spellEnd"/>
      <w:r w:rsidRPr="00B85061">
        <w:rPr>
          <w:rFonts w:ascii="Times New Roman" w:hAnsi="Times New Roman" w:cs="Times New Roman"/>
          <w:sz w:val="24"/>
          <w:szCs w:val="24"/>
          <w:highlight w:val="yellow"/>
        </w:rPr>
        <w:t xml:space="preserve">, Kindles, and all other forms of technology. It’s just Mommy, Daddy, and </w:t>
      </w:r>
      <w:r w:rsidRPr="00B85061">
        <w:rPr>
          <w:rFonts w:ascii="Times New Roman" w:hAnsi="Times New Roman" w:cs="Times New Roman"/>
          <w:sz w:val="24"/>
          <w:szCs w:val="24"/>
          <w:highlight w:val="yellow"/>
        </w:rPr>
        <w:t xml:space="preserve">Camden (and now baby brother Chase) creating a footprint as a family. Even </w:t>
      </w:r>
      <w:r w:rsidRPr="00B85061">
        <w:rPr>
          <w:rFonts w:ascii="Times New Roman" w:hAnsi="Times New Roman" w:cs="Times New Roman"/>
          <w:sz w:val="24"/>
          <w:szCs w:val="24"/>
          <w:highlight w:val="yellow"/>
        </w:rPr>
        <w:t>our dog sometimes joins the party</w:t>
      </w:r>
      <w:r w:rsidRPr="00B85061">
        <w:rPr>
          <w:rFonts w:ascii="Times New Roman" w:hAnsi="Times New Roman" w:cs="Times New Roman"/>
          <w:sz w:val="24"/>
          <w:szCs w:val="24"/>
          <w:highlight w:val="yellow"/>
        </w:rPr>
        <w:t>.  We</w:t>
      </w:r>
      <w:r w:rsidRPr="00B85061">
        <w:rPr>
          <w:rFonts w:ascii="Times New Roman" w:hAnsi="Times New Roman" w:cs="Times New Roman"/>
          <w:sz w:val="24"/>
          <w:szCs w:val="24"/>
          <w:highlight w:val="yellow"/>
        </w:rPr>
        <w:t xml:space="preserve"> hold these moment</w:t>
      </w:r>
      <w:r w:rsidRPr="00B85061">
        <w:rPr>
          <w:rFonts w:ascii="Times New Roman" w:hAnsi="Times New Roman" w:cs="Times New Roman"/>
          <w:sz w:val="24"/>
          <w:szCs w:val="24"/>
          <w:highlight w:val="yellow"/>
        </w:rPr>
        <w:t>s</w:t>
      </w:r>
      <w:r w:rsidRPr="00B85061">
        <w:rPr>
          <w:rFonts w:ascii="Times New Roman" w:hAnsi="Times New Roman" w:cs="Times New Roman"/>
          <w:sz w:val="24"/>
          <w:szCs w:val="24"/>
          <w:highlight w:val="yellow"/>
        </w:rPr>
        <w:t xml:space="preserve"> close, because </w:t>
      </w:r>
      <w:r w:rsidRPr="00B85061">
        <w:rPr>
          <w:rFonts w:ascii="Times New Roman" w:hAnsi="Times New Roman" w:cs="Times New Roman"/>
          <w:sz w:val="24"/>
          <w:szCs w:val="24"/>
          <w:highlight w:val="yellow"/>
        </w:rPr>
        <w:t>we</w:t>
      </w:r>
      <w:r w:rsidRPr="00B85061">
        <w:rPr>
          <w:rFonts w:ascii="Times New Roman" w:hAnsi="Times New Roman" w:cs="Times New Roman"/>
          <w:sz w:val="24"/>
          <w:szCs w:val="24"/>
          <w:highlight w:val="yellow"/>
        </w:rPr>
        <w:t xml:space="preserve"> know that in a blink of an eye, he will be a teenager, communicating more with grunts and mumbles than hugs around </w:t>
      </w:r>
      <w:r w:rsidRPr="00B85061">
        <w:rPr>
          <w:rFonts w:ascii="Times New Roman" w:hAnsi="Times New Roman" w:cs="Times New Roman"/>
          <w:sz w:val="24"/>
          <w:szCs w:val="24"/>
          <w:highlight w:val="yellow"/>
        </w:rPr>
        <w:t>our</w:t>
      </w:r>
      <w:r w:rsidRPr="00B85061">
        <w:rPr>
          <w:rFonts w:ascii="Times New Roman" w:hAnsi="Times New Roman" w:cs="Times New Roman"/>
          <w:sz w:val="24"/>
          <w:szCs w:val="24"/>
          <w:highlight w:val="yellow"/>
        </w:rPr>
        <w:t xml:space="preserve"> neck</w:t>
      </w:r>
      <w:r w:rsidRPr="00B85061">
        <w:rPr>
          <w:rFonts w:ascii="Times New Roman" w:hAnsi="Times New Roman" w:cs="Times New Roman"/>
          <w:sz w:val="24"/>
          <w:szCs w:val="24"/>
          <w:highlight w:val="yellow"/>
        </w:rPr>
        <w:t>s</w:t>
      </w:r>
      <w:r w:rsidRPr="00B85061">
        <w:rPr>
          <w:rFonts w:ascii="Times New Roman" w:hAnsi="Times New Roman" w:cs="Times New Roman"/>
          <w:sz w:val="24"/>
          <w:szCs w:val="24"/>
          <w:highlight w:val="yellow"/>
        </w:rPr>
        <w:t xml:space="preserve"> and kisses on </w:t>
      </w:r>
      <w:r w:rsidRPr="00B85061">
        <w:rPr>
          <w:rFonts w:ascii="Times New Roman" w:hAnsi="Times New Roman" w:cs="Times New Roman"/>
          <w:sz w:val="24"/>
          <w:szCs w:val="24"/>
          <w:highlight w:val="yellow"/>
        </w:rPr>
        <w:t>our</w:t>
      </w:r>
      <w:r w:rsidRPr="00B85061">
        <w:rPr>
          <w:rFonts w:ascii="Times New Roman" w:hAnsi="Times New Roman" w:cs="Times New Roman"/>
          <w:sz w:val="24"/>
          <w:szCs w:val="24"/>
          <w:highlight w:val="yellow"/>
        </w:rPr>
        <w:t xml:space="preserve"> cheek</w:t>
      </w:r>
      <w:r w:rsidRPr="00B85061">
        <w:rPr>
          <w:rFonts w:ascii="Times New Roman" w:hAnsi="Times New Roman" w:cs="Times New Roman"/>
          <w:sz w:val="24"/>
          <w:szCs w:val="24"/>
          <w:highlight w:val="yellow"/>
        </w:rPr>
        <w:t>s</w:t>
      </w:r>
      <w:r w:rsidRPr="00B85061">
        <w:rPr>
          <w:rFonts w:ascii="Times New Roman" w:hAnsi="Times New Roman" w:cs="Times New Roman"/>
          <w:sz w:val="24"/>
          <w:szCs w:val="24"/>
          <w:highlight w:val="yellow"/>
        </w:rPr>
        <w:t xml:space="preserve">. </w:t>
      </w:r>
      <w:r w:rsidRPr="00B85061">
        <w:rPr>
          <w:rFonts w:ascii="Times New Roman" w:hAnsi="Times New Roman" w:cs="Times New Roman"/>
          <w:sz w:val="24"/>
          <w:szCs w:val="24"/>
          <w:highlight w:val="yellow"/>
        </w:rPr>
        <w:t>We</w:t>
      </w:r>
      <w:r w:rsidRPr="00B85061">
        <w:rPr>
          <w:rFonts w:ascii="Times New Roman" w:hAnsi="Times New Roman" w:cs="Times New Roman"/>
          <w:sz w:val="24"/>
          <w:szCs w:val="24"/>
          <w:highlight w:val="yellow"/>
        </w:rPr>
        <w:t xml:space="preserve"> look forward to getting a chance to spend time with him, and experiencing so many moments with him on his journey through life. But right now, whether it’s the 3rd night in a row we sang “Happy Birthday” or the 100th time we’ve read “The Bed Time Book,” these moments warm my heart. And I know that these special times will stay in my heart forever.</w:t>
      </w:r>
    </w:p>
    <w:p w:rsidR="00810F0D" w:rsidRDefault="00810F0D"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6476A3" w:rsidRDefault="006476A3" w:rsidP="00EC1804">
      <w:pPr>
        <w:pStyle w:val="NoSpacing"/>
        <w:rPr>
          <w:rFonts w:ascii="Times New Roman" w:hAnsi="Times New Roman" w:cs="Times New Roman"/>
          <w:sz w:val="24"/>
          <w:szCs w:val="24"/>
        </w:rPr>
      </w:pPr>
    </w:p>
    <w:p w:rsidR="00C45E96" w:rsidRDefault="00C45E96">
      <w:pPr>
        <w:rPr>
          <w:rFonts w:ascii="Times New Roman" w:hAnsi="Times New Roman" w:cs="Times New Roman"/>
          <w:b/>
          <w:sz w:val="24"/>
          <w:szCs w:val="24"/>
        </w:rPr>
      </w:pPr>
      <w:r>
        <w:rPr>
          <w:rFonts w:ascii="Times New Roman" w:hAnsi="Times New Roman" w:cs="Times New Roman"/>
          <w:b/>
          <w:sz w:val="24"/>
          <w:szCs w:val="24"/>
        </w:rPr>
        <w:br w:type="page"/>
      </w:r>
    </w:p>
    <w:p w:rsidR="00A85962" w:rsidRPr="00AE04DD" w:rsidRDefault="00A85962" w:rsidP="00A85962">
      <w:pPr>
        <w:pStyle w:val="NoSpacing"/>
        <w:rPr>
          <w:rFonts w:ascii="Times New Roman" w:hAnsi="Times New Roman" w:cs="Times New Roman"/>
          <w:b/>
          <w:sz w:val="24"/>
          <w:szCs w:val="24"/>
        </w:rPr>
      </w:pPr>
      <w:r w:rsidRPr="00AE04DD">
        <w:rPr>
          <w:rFonts w:ascii="Times New Roman" w:hAnsi="Times New Roman" w:cs="Times New Roman"/>
          <w:b/>
          <w:sz w:val="24"/>
          <w:szCs w:val="24"/>
        </w:rPr>
        <w:lastRenderedPageBreak/>
        <w:t>NOTES</w:t>
      </w:r>
    </w:p>
    <w:p w:rsidR="00A85962" w:rsidRPr="00AE04DD" w:rsidRDefault="00A85962" w:rsidP="00EC1804">
      <w:pPr>
        <w:pStyle w:val="NoSpacing"/>
        <w:rPr>
          <w:rFonts w:ascii="Times New Roman" w:hAnsi="Times New Roman" w:cs="Times New Roman"/>
          <w:sz w:val="24"/>
          <w:szCs w:val="24"/>
        </w:rPr>
      </w:pPr>
    </w:p>
    <w:p w:rsidR="00A85962" w:rsidRPr="00AE04DD" w:rsidRDefault="00A85962" w:rsidP="00A85962">
      <w:pPr>
        <w:pStyle w:val="NoSpacing"/>
        <w:numPr>
          <w:ilvl w:val="0"/>
          <w:numId w:val="2"/>
        </w:numPr>
        <w:rPr>
          <w:rFonts w:ascii="Times New Roman" w:hAnsi="Times New Roman" w:cs="Times New Roman"/>
          <w:sz w:val="24"/>
          <w:szCs w:val="24"/>
        </w:rPr>
      </w:pPr>
      <w:r w:rsidRPr="00AE04DD">
        <w:rPr>
          <w:rFonts w:ascii="Times New Roman" w:hAnsi="Times New Roman" w:cs="Times New Roman"/>
          <w:sz w:val="24"/>
          <w:szCs w:val="24"/>
        </w:rPr>
        <w:t>Best part about being parent</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rPr>
        <w:t>The little things – because in the end you will remember that they are the big things</w:t>
      </w:r>
    </w:p>
    <w:p w:rsidR="00A85962" w:rsidRPr="005D0694"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"To be a good father and mother requires that the parents defer many of their own needs and desires in favor of the needs of their children. As a consequence of this sacrifice, conscientious parents develop a nobility of character and learn to put into practice the selfless truths taught by the Savior Himself." -  James E. Faust</w:t>
      </w:r>
    </w:p>
    <w:p w:rsidR="005D0694" w:rsidRDefault="005D0694" w:rsidP="00A8596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Seeing things through his eyes</w:t>
      </w:r>
    </w:p>
    <w:p w:rsidR="00A85962" w:rsidRPr="00AE04DD" w:rsidRDefault="00A85962" w:rsidP="00A85962">
      <w:pPr>
        <w:pStyle w:val="NoSpacing"/>
        <w:numPr>
          <w:ilvl w:val="0"/>
          <w:numId w:val="2"/>
        </w:numPr>
        <w:rPr>
          <w:rFonts w:ascii="Times New Roman" w:hAnsi="Times New Roman" w:cs="Times New Roman"/>
          <w:sz w:val="24"/>
          <w:szCs w:val="24"/>
        </w:rPr>
      </w:pPr>
      <w:r w:rsidRPr="00AE04DD">
        <w:rPr>
          <w:rFonts w:ascii="Times New Roman" w:hAnsi="Times New Roman" w:cs="Times New Roman"/>
          <w:sz w:val="24"/>
          <w:szCs w:val="24"/>
        </w:rPr>
        <w:t>Most stressful part about being a parent</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The hardest thing about being a parent for me is allowing my adult children to make their own mistakes</w:t>
      </w:r>
    </w:p>
    <w:p w:rsidR="00A85962" w:rsidRPr="00AE04DD" w:rsidRDefault="00A85962"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sz w:val="24"/>
          <w:szCs w:val="24"/>
          <w:lang w:val="en"/>
        </w:rPr>
        <w:t>Finding the balance between being the type of parent you want to be and the type of parent you should be</w:t>
      </w:r>
    </w:p>
    <w:p w:rsidR="00A85962" w:rsidRPr="00AE04DD" w:rsidRDefault="00AE04DD" w:rsidP="00A85962">
      <w:pPr>
        <w:pStyle w:val="NoSpacing"/>
        <w:numPr>
          <w:ilvl w:val="1"/>
          <w:numId w:val="2"/>
        </w:numPr>
        <w:rPr>
          <w:rStyle w:val="ya-q-full-text"/>
          <w:rFonts w:ascii="Times New Roman" w:hAnsi="Times New Roman" w:cs="Times New Roman"/>
          <w:sz w:val="24"/>
          <w:szCs w:val="24"/>
        </w:rPr>
      </w:pPr>
      <w:r w:rsidRPr="00AE04DD">
        <w:rPr>
          <w:rStyle w:val="ya-q-full-text"/>
          <w:rFonts w:ascii="Times New Roman" w:hAnsi="Times New Roman" w:cs="Times New Roman"/>
          <w:sz w:val="24"/>
          <w:szCs w:val="24"/>
        </w:rPr>
        <w:t>The 'tough love'; shouting at them, grounding, being cruel to be kind</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I make at least five mistakes a day at a bare minimum. I hope one of those doesn't turn out to be truly serious.</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Knowing that you can't control everything and you can't always make it right.</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The constant worrying - "damn if you do damn if you don't". Example: "is he eating too little?" "is he eating too much?" "is he sleeping too little?" "is he sleeping too much?" "is he supposed to do that?" "why is he not rolling over yet?" "does he have a temperature?" "why is he coughing?" "why does his poop look like that?"</w:t>
      </w:r>
    </w:p>
    <w:p w:rsidR="00AE04DD" w:rsidRPr="00AE04DD" w:rsidRDefault="00AE04DD" w:rsidP="00AE04DD">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22222"/>
          <w:sz w:val="24"/>
          <w:szCs w:val="24"/>
          <w:lang w:val="en"/>
        </w:rPr>
        <w:t xml:space="preserve">The fact that I am responsible for making decisions for the little guy and, if I screw up, well, it's him who suffers the consequences. </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Trying to balance being a great mom with a stressful job outside the home and being a wife to someone I truly love</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Wondering if I'm doing it right</w:t>
      </w:r>
    </w:p>
    <w:p w:rsidR="00AE04DD" w:rsidRPr="00AE04DD" w:rsidRDefault="00AE04DD" w:rsidP="00A85962">
      <w:pPr>
        <w:pStyle w:val="NoSpacing"/>
        <w:numPr>
          <w:ilvl w:val="1"/>
          <w:numId w:val="2"/>
        </w:numPr>
        <w:rPr>
          <w:rFonts w:ascii="Times New Roman" w:hAnsi="Times New Roman" w:cs="Times New Roman"/>
          <w:sz w:val="24"/>
          <w:szCs w:val="24"/>
        </w:rPr>
      </w:pPr>
      <w:r w:rsidRPr="00AE04DD">
        <w:rPr>
          <w:rFonts w:ascii="Times New Roman" w:hAnsi="Times New Roman" w:cs="Times New Roman"/>
          <w:color w:val="201F1E"/>
          <w:sz w:val="24"/>
          <w:szCs w:val="24"/>
          <w:lang w:val="en"/>
        </w:rPr>
        <w:t>Hoping your making the right decisions, hoping you’re doing a good enough job, feeling guilty about having to work too much</w:t>
      </w:r>
    </w:p>
    <w:p w:rsidR="00AE04DD" w:rsidRPr="00BC79BB" w:rsidRDefault="00BC79BB" w:rsidP="00A85962">
      <w:pPr>
        <w:pStyle w:val="NoSpacing"/>
        <w:numPr>
          <w:ilvl w:val="1"/>
          <w:numId w:val="2"/>
        </w:numPr>
        <w:rPr>
          <w:rFonts w:ascii="Times New Roman" w:hAnsi="Times New Roman" w:cs="Times New Roman"/>
          <w:sz w:val="24"/>
          <w:szCs w:val="24"/>
        </w:rPr>
      </w:pPr>
      <w:r>
        <w:rPr>
          <w:rFonts w:ascii="Arial" w:hAnsi="Arial" w:cs="Arial"/>
          <w:color w:val="201F1E"/>
          <w:sz w:val="21"/>
          <w:szCs w:val="21"/>
          <w:lang w:val="en"/>
        </w:rPr>
        <w:t>The emotional rollercoaster. she will be screaming one minute and then smiling at you the next. one minute you want to be crying right there with her and the next you can't help but smile at her gummy smile</w:t>
      </w:r>
    </w:p>
    <w:p w:rsidR="00BC79BB" w:rsidRPr="00BC79BB" w:rsidRDefault="00BC79BB" w:rsidP="00A85962">
      <w:pPr>
        <w:pStyle w:val="NoSpacing"/>
        <w:numPr>
          <w:ilvl w:val="1"/>
          <w:numId w:val="2"/>
        </w:numPr>
        <w:rPr>
          <w:rFonts w:ascii="Times New Roman" w:hAnsi="Times New Roman" w:cs="Times New Roman"/>
          <w:sz w:val="24"/>
          <w:szCs w:val="24"/>
        </w:rPr>
      </w:pPr>
      <w:r>
        <w:rPr>
          <w:rFonts w:ascii="Arial" w:hAnsi="Arial" w:cs="Arial"/>
          <w:color w:val="201F1E"/>
          <w:sz w:val="21"/>
          <w:szCs w:val="21"/>
          <w:lang w:val="en"/>
        </w:rPr>
        <w:t>Learning that you can't safeguard him from everything and that discipline doesn't make you a bad parent.</w:t>
      </w:r>
    </w:p>
    <w:p w:rsidR="00BC79BB" w:rsidRDefault="005D0694" w:rsidP="00A85962">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Separate entity after 12-15 months, can’t explain – process to creating independence</w:t>
      </w:r>
    </w:p>
    <w:p w:rsidR="005D0694" w:rsidRPr="00AE04DD" w:rsidRDefault="005D0694" w:rsidP="00A85962">
      <w:pPr>
        <w:pStyle w:val="NoSpacing"/>
        <w:numPr>
          <w:ilvl w:val="1"/>
          <w:numId w:val="2"/>
        </w:numPr>
        <w:rPr>
          <w:rFonts w:ascii="Times New Roman" w:hAnsi="Times New Roman" w:cs="Times New Roman"/>
          <w:sz w:val="24"/>
          <w:szCs w:val="24"/>
        </w:rPr>
      </w:pPr>
    </w:p>
    <w:sectPr w:rsidR="005D0694" w:rsidRPr="00AE04DD" w:rsidSect="002150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7E03"/>
    <w:multiLevelType w:val="hybridMultilevel"/>
    <w:tmpl w:val="04FC991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596239"/>
    <w:multiLevelType w:val="hybridMultilevel"/>
    <w:tmpl w:val="F168E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9A939D3"/>
    <w:multiLevelType w:val="hybridMultilevel"/>
    <w:tmpl w:val="2608764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085"/>
    <w:rsid w:val="00063290"/>
    <w:rsid w:val="00117D0B"/>
    <w:rsid w:val="001E22AB"/>
    <w:rsid w:val="00215085"/>
    <w:rsid w:val="00234DA3"/>
    <w:rsid w:val="00254B48"/>
    <w:rsid w:val="00376BC4"/>
    <w:rsid w:val="0038127F"/>
    <w:rsid w:val="003C5B98"/>
    <w:rsid w:val="00565F18"/>
    <w:rsid w:val="005A4C6B"/>
    <w:rsid w:val="005C382A"/>
    <w:rsid w:val="005D0694"/>
    <w:rsid w:val="006144A9"/>
    <w:rsid w:val="00620B1D"/>
    <w:rsid w:val="006476A3"/>
    <w:rsid w:val="00670874"/>
    <w:rsid w:val="00675AA8"/>
    <w:rsid w:val="006A7A7E"/>
    <w:rsid w:val="006D416B"/>
    <w:rsid w:val="006F6385"/>
    <w:rsid w:val="00740750"/>
    <w:rsid w:val="00742C6B"/>
    <w:rsid w:val="00772C2A"/>
    <w:rsid w:val="007B5F37"/>
    <w:rsid w:val="007C2D89"/>
    <w:rsid w:val="007D3D91"/>
    <w:rsid w:val="00810F0D"/>
    <w:rsid w:val="008173AF"/>
    <w:rsid w:val="00967570"/>
    <w:rsid w:val="0098576E"/>
    <w:rsid w:val="009E199B"/>
    <w:rsid w:val="009F184A"/>
    <w:rsid w:val="00A33DD8"/>
    <w:rsid w:val="00A85962"/>
    <w:rsid w:val="00A85B9C"/>
    <w:rsid w:val="00AA18E4"/>
    <w:rsid w:val="00AE04DD"/>
    <w:rsid w:val="00B04DCD"/>
    <w:rsid w:val="00B5613B"/>
    <w:rsid w:val="00B64D2A"/>
    <w:rsid w:val="00B73B0B"/>
    <w:rsid w:val="00B748CB"/>
    <w:rsid w:val="00B85061"/>
    <w:rsid w:val="00B9306A"/>
    <w:rsid w:val="00BA1D2F"/>
    <w:rsid w:val="00BC79BB"/>
    <w:rsid w:val="00C45E96"/>
    <w:rsid w:val="00C76966"/>
    <w:rsid w:val="00C86E2C"/>
    <w:rsid w:val="00CB0B9F"/>
    <w:rsid w:val="00D275BC"/>
    <w:rsid w:val="00DA7E0F"/>
    <w:rsid w:val="00DC45E4"/>
    <w:rsid w:val="00E05FD1"/>
    <w:rsid w:val="00EC1804"/>
    <w:rsid w:val="00F1300C"/>
    <w:rsid w:val="00F374F6"/>
    <w:rsid w:val="00F65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085"/>
    <w:pPr>
      <w:spacing w:after="0" w:line="240" w:lineRule="auto"/>
    </w:pPr>
  </w:style>
  <w:style w:type="paragraph" w:styleId="BalloonText">
    <w:name w:val="Balloon Text"/>
    <w:basedOn w:val="Normal"/>
    <w:link w:val="BalloonTextChar"/>
    <w:uiPriority w:val="99"/>
    <w:semiHidden/>
    <w:unhideWhenUsed/>
    <w:rsid w:val="00772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A"/>
    <w:rPr>
      <w:rFonts w:ascii="Segoe UI" w:hAnsi="Segoe UI" w:cs="Segoe UI"/>
      <w:sz w:val="18"/>
      <w:szCs w:val="18"/>
    </w:rPr>
  </w:style>
  <w:style w:type="character" w:customStyle="1" w:styleId="ya-q-full-text">
    <w:name w:val="ya-q-full-text"/>
    <w:basedOn w:val="DefaultParagraphFont"/>
    <w:rsid w:val="00AE0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085"/>
    <w:pPr>
      <w:spacing w:after="0" w:line="240" w:lineRule="auto"/>
    </w:pPr>
  </w:style>
  <w:style w:type="paragraph" w:styleId="BalloonText">
    <w:name w:val="Balloon Text"/>
    <w:basedOn w:val="Normal"/>
    <w:link w:val="BalloonTextChar"/>
    <w:uiPriority w:val="99"/>
    <w:semiHidden/>
    <w:unhideWhenUsed/>
    <w:rsid w:val="00772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A"/>
    <w:rPr>
      <w:rFonts w:ascii="Segoe UI" w:hAnsi="Segoe UI" w:cs="Segoe UI"/>
      <w:sz w:val="18"/>
      <w:szCs w:val="18"/>
    </w:rPr>
  </w:style>
  <w:style w:type="character" w:customStyle="1" w:styleId="ya-q-full-text">
    <w:name w:val="ya-q-full-text"/>
    <w:basedOn w:val="DefaultParagraphFont"/>
    <w:rsid w:val="00AE0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4661">
      <w:bodyDiv w:val="1"/>
      <w:marLeft w:val="0"/>
      <w:marRight w:val="0"/>
      <w:marTop w:val="0"/>
      <w:marBottom w:val="0"/>
      <w:divBdr>
        <w:top w:val="none" w:sz="0" w:space="0" w:color="auto"/>
        <w:left w:val="none" w:sz="0" w:space="0" w:color="auto"/>
        <w:bottom w:val="none" w:sz="0" w:space="0" w:color="auto"/>
        <w:right w:val="none" w:sz="0" w:space="0" w:color="auto"/>
      </w:divBdr>
      <w:divsChild>
        <w:div w:id="1085610863">
          <w:marLeft w:val="75"/>
          <w:marRight w:val="75"/>
          <w:marTop w:val="105"/>
          <w:marBottom w:val="0"/>
          <w:divBdr>
            <w:top w:val="none" w:sz="0" w:space="0" w:color="auto"/>
            <w:left w:val="none" w:sz="0" w:space="0" w:color="auto"/>
            <w:bottom w:val="none" w:sz="0" w:space="0" w:color="auto"/>
            <w:right w:val="none" w:sz="0" w:space="0" w:color="auto"/>
          </w:divBdr>
          <w:divsChild>
            <w:div w:id="2037733837">
              <w:marLeft w:val="0"/>
              <w:marRight w:val="0"/>
              <w:marTop w:val="0"/>
              <w:marBottom w:val="0"/>
              <w:divBdr>
                <w:top w:val="none" w:sz="0" w:space="0" w:color="auto"/>
                <w:left w:val="none" w:sz="0" w:space="0" w:color="auto"/>
                <w:bottom w:val="none" w:sz="0" w:space="0" w:color="auto"/>
                <w:right w:val="none" w:sz="0" w:space="0" w:color="auto"/>
              </w:divBdr>
              <w:divsChild>
                <w:div w:id="2082561784">
                  <w:marLeft w:val="0"/>
                  <w:marRight w:val="0"/>
                  <w:marTop w:val="0"/>
                  <w:marBottom w:val="0"/>
                  <w:divBdr>
                    <w:top w:val="none" w:sz="0" w:space="0" w:color="auto"/>
                    <w:left w:val="none" w:sz="0" w:space="0" w:color="auto"/>
                    <w:bottom w:val="none" w:sz="0" w:space="0" w:color="auto"/>
                    <w:right w:val="none" w:sz="0" w:space="0" w:color="auto"/>
                  </w:divBdr>
                  <w:divsChild>
                    <w:div w:id="1109473661">
                      <w:marLeft w:val="0"/>
                      <w:marRight w:val="0"/>
                      <w:marTop w:val="0"/>
                      <w:marBottom w:val="0"/>
                      <w:divBdr>
                        <w:top w:val="none" w:sz="0" w:space="0" w:color="auto"/>
                        <w:left w:val="none" w:sz="0" w:space="0" w:color="auto"/>
                        <w:bottom w:val="none" w:sz="0" w:space="0" w:color="auto"/>
                        <w:right w:val="none" w:sz="0" w:space="0" w:color="auto"/>
                      </w:divBdr>
                      <w:divsChild>
                        <w:div w:id="1717974288">
                          <w:marLeft w:val="45"/>
                          <w:marRight w:val="0"/>
                          <w:marTop w:val="0"/>
                          <w:marBottom w:val="0"/>
                          <w:divBdr>
                            <w:top w:val="none" w:sz="0" w:space="0" w:color="auto"/>
                            <w:left w:val="none" w:sz="0" w:space="0" w:color="auto"/>
                            <w:bottom w:val="none" w:sz="0" w:space="0" w:color="auto"/>
                            <w:right w:val="none" w:sz="0" w:space="0" w:color="auto"/>
                          </w:divBdr>
                          <w:divsChild>
                            <w:div w:id="1014723428">
                              <w:marLeft w:val="0"/>
                              <w:marRight w:val="0"/>
                              <w:marTop w:val="0"/>
                              <w:marBottom w:val="0"/>
                              <w:divBdr>
                                <w:top w:val="none" w:sz="0" w:space="0" w:color="auto"/>
                                <w:left w:val="none" w:sz="0" w:space="0" w:color="auto"/>
                                <w:bottom w:val="none" w:sz="0" w:space="0" w:color="auto"/>
                                <w:right w:val="none" w:sz="0" w:space="0" w:color="auto"/>
                              </w:divBdr>
                              <w:divsChild>
                                <w:div w:id="63996104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06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7F0EE-FE0A-4BF6-9976-1226C5CF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2030</Words>
  <Characters>11573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 Moolani</dc:creator>
  <cp:lastModifiedBy>Moolani, Dana</cp:lastModifiedBy>
  <cp:revision>5</cp:revision>
  <cp:lastPrinted>2016-09-06T16:51:00Z</cp:lastPrinted>
  <dcterms:created xsi:type="dcterms:W3CDTF">2016-09-13T21:20:00Z</dcterms:created>
  <dcterms:modified xsi:type="dcterms:W3CDTF">2016-09-13T21:38:00Z</dcterms:modified>
</cp:coreProperties>
</file>